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A48568" w14:textId="77777777" w:rsidR="00522DDC" w:rsidRDefault="00522DDC" w:rsidP="00522DDC">
      <w:pPr>
        <w:pStyle w:val="Default"/>
        <w:jc w:val="center"/>
        <w:rPr>
          <w:ins w:id="0" w:author="beraquet" w:date="2017-09-15T12:28:00Z"/>
          <w:b/>
          <w:bCs/>
          <w:sz w:val="23"/>
          <w:szCs w:val="23"/>
        </w:rPr>
      </w:pPr>
      <w:bookmarkStart w:id="1" w:name="_Hlk503186788"/>
      <w:ins w:id="2" w:author="beraquet" w:date="2017-09-15T12:28:00Z">
        <w:r>
          <w:rPr>
            <w:b/>
            <w:bCs/>
            <w:sz w:val="23"/>
            <w:szCs w:val="23"/>
          </w:rPr>
          <w:t>WORLD FOOD PROGRAM USA</w:t>
        </w:r>
      </w:ins>
    </w:p>
    <w:p w14:paraId="4E9EE855" w14:textId="77777777" w:rsidR="00522DDC" w:rsidRDefault="00522DDC" w:rsidP="00522DDC">
      <w:pPr>
        <w:pStyle w:val="Default"/>
        <w:jc w:val="center"/>
        <w:rPr>
          <w:ins w:id="3" w:author="beraquet" w:date="2017-09-15T12:28:00Z"/>
          <w:b/>
          <w:bCs/>
          <w:sz w:val="23"/>
          <w:szCs w:val="23"/>
        </w:rPr>
      </w:pPr>
      <w:ins w:id="4" w:author="beraquet" w:date="2017-09-15T12:27:00Z">
        <w:r>
          <w:rPr>
            <w:b/>
            <w:bCs/>
            <w:sz w:val="23"/>
            <w:szCs w:val="23"/>
          </w:rPr>
          <w:t xml:space="preserve">INDIVIDUAL CRITERIA FOR MEMBERSHIP </w:t>
        </w:r>
      </w:ins>
    </w:p>
    <w:p w14:paraId="4143E0F7" w14:textId="77777777" w:rsidR="00522DDC" w:rsidRDefault="00522DDC" w:rsidP="00522DDC">
      <w:pPr>
        <w:pStyle w:val="Default"/>
        <w:jc w:val="center"/>
        <w:rPr>
          <w:ins w:id="5" w:author="beraquet" w:date="2017-09-15T12:28:00Z"/>
          <w:b/>
          <w:bCs/>
          <w:sz w:val="23"/>
          <w:szCs w:val="23"/>
        </w:rPr>
      </w:pPr>
      <w:ins w:id="6" w:author="beraquet" w:date="2017-09-15T12:27:00Z">
        <w:r>
          <w:rPr>
            <w:b/>
            <w:bCs/>
            <w:sz w:val="23"/>
            <w:szCs w:val="23"/>
          </w:rPr>
          <w:t xml:space="preserve">AND </w:t>
        </w:r>
      </w:ins>
    </w:p>
    <w:p w14:paraId="641A46A2" w14:textId="77777777" w:rsidR="000B5B8D" w:rsidRDefault="000B5B8D" w:rsidP="00522DDC">
      <w:pPr>
        <w:pStyle w:val="Default"/>
        <w:jc w:val="center"/>
        <w:rPr>
          <w:b/>
          <w:bCs/>
          <w:sz w:val="23"/>
          <w:szCs w:val="23"/>
        </w:rPr>
      </w:pPr>
      <w:del w:id="7" w:author="beraquet" w:date="2017-09-15T12:27:00Z">
        <w:r w:rsidDel="00522DDC">
          <w:rPr>
            <w:b/>
            <w:bCs/>
            <w:sz w:val="23"/>
            <w:szCs w:val="23"/>
          </w:rPr>
          <w:delText>DUTIES</w:delText>
        </w:r>
      </w:del>
      <w:proofErr w:type="gramStart"/>
      <w:ins w:id="8" w:author="beraquet" w:date="2017-09-15T12:27:00Z">
        <w:r w:rsidR="00522DDC">
          <w:rPr>
            <w:b/>
            <w:bCs/>
            <w:sz w:val="23"/>
            <w:szCs w:val="23"/>
          </w:rPr>
          <w:t xml:space="preserve">RESPONSIBILITIES </w:t>
        </w:r>
      </w:ins>
      <w:r>
        <w:rPr>
          <w:b/>
          <w:bCs/>
          <w:sz w:val="23"/>
          <w:szCs w:val="23"/>
        </w:rPr>
        <w:t xml:space="preserve"> OF</w:t>
      </w:r>
      <w:proofErr w:type="gramEnd"/>
      <w:r>
        <w:rPr>
          <w:b/>
          <w:bCs/>
          <w:sz w:val="23"/>
          <w:szCs w:val="23"/>
        </w:rPr>
        <w:t xml:space="preserve"> </w:t>
      </w:r>
      <w:ins w:id="9" w:author="beraquet" w:date="2017-09-15T12:28:00Z">
        <w:r w:rsidR="00522DDC">
          <w:rPr>
            <w:b/>
            <w:bCs/>
            <w:sz w:val="23"/>
            <w:szCs w:val="23"/>
          </w:rPr>
          <w:t xml:space="preserve">THE BOARD OF </w:t>
        </w:r>
      </w:ins>
      <w:r>
        <w:rPr>
          <w:b/>
          <w:bCs/>
          <w:sz w:val="23"/>
          <w:szCs w:val="23"/>
        </w:rPr>
        <w:t>DIRECTORS</w:t>
      </w:r>
      <w:bookmarkStart w:id="10" w:name="_GoBack"/>
      <w:bookmarkEnd w:id="10"/>
    </w:p>
    <w:p w14:paraId="5F14AC10" w14:textId="77777777" w:rsidR="00522DDC" w:rsidRDefault="00522DDC" w:rsidP="00522DDC">
      <w:pPr>
        <w:pStyle w:val="Default"/>
        <w:jc w:val="center"/>
        <w:rPr>
          <w:b/>
          <w:bCs/>
          <w:sz w:val="23"/>
          <w:szCs w:val="23"/>
        </w:rPr>
      </w:pPr>
    </w:p>
    <w:p w14:paraId="3719BB47" w14:textId="77777777" w:rsidR="00522DDC" w:rsidRPr="007268AB" w:rsidRDefault="00522DDC" w:rsidP="00522DDC">
      <w:pPr>
        <w:pStyle w:val="Default"/>
        <w:jc w:val="center"/>
      </w:pPr>
    </w:p>
    <w:p w14:paraId="713267FC" w14:textId="77777777" w:rsidR="00522DDC" w:rsidRPr="007268AB" w:rsidRDefault="000B5B8D" w:rsidP="000B5B8D">
      <w:pPr>
        <w:pStyle w:val="Default"/>
        <w:rPr>
          <w:b/>
          <w:bCs/>
        </w:rPr>
      </w:pPr>
      <w:r w:rsidRPr="007268AB">
        <w:rPr>
          <w:b/>
          <w:bCs/>
        </w:rPr>
        <w:t>Duties of the Board as a Whole</w:t>
      </w:r>
    </w:p>
    <w:p w14:paraId="35CC1C8B" w14:textId="77777777" w:rsidR="000B5B8D" w:rsidRPr="007268AB" w:rsidRDefault="000B5B8D" w:rsidP="000B5B8D">
      <w:pPr>
        <w:pStyle w:val="Default"/>
      </w:pPr>
    </w:p>
    <w:p w14:paraId="726FCCD8" w14:textId="77777777" w:rsidR="000B5B8D" w:rsidRPr="007268AB" w:rsidDel="00522DDC" w:rsidRDefault="000B5B8D" w:rsidP="000B5B8D">
      <w:pPr>
        <w:pStyle w:val="Default"/>
        <w:rPr>
          <w:del w:id="11" w:author="beraquet" w:date="2017-09-15T12:27:00Z"/>
        </w:rPr>
      </w:pPr>
      <w:del w:id="12" w:author="beraquet" w:date="2017-09-15T12:27:00Z">
        <w:r w:rsidRPr="007268AB" w:rsidDel="00522DDC">
          <w:delText xml:space="preserve">In addition to the obligations set out in the Bylaws, the authority of the Board shall also include, but not be limited to, the following illustrative functions. Much of the work to achieve these duties is undertaken by the Committees of the Board, while the Board as a whole retains the approval authority. </w:delText>
        </w:r>
      </w:del>
    </w:p>
    <w:p w14:paraId="46127E31" w14:textId="77777777" w:rsidR="00245B33" w:rsidRPr="007268AB" w:rsidRDefault="00245B33" w:rsidP="000B5B8D">
      <w:pPr>
        <w:pStyle w:val="Default"/>
      </w:pPr>
    </w:p>
    <w:p w14:paraId="4E80043A" w14:textId="77777777" w:rsidR="00522DDC" w:rsidRPr="007268AB" w:rsidRDefault="00306D64" w:rsidP="00245B33">
      <w:pPr>
        <w:pStyle w:val="Default"/>
        <w:numPr>
          <w:ilvl w:val="0"/>
          <w:numId w:val="2"/>
        </w:numPr>
        <w:rPr>
          <w:ins w:id="13" w:author="beraquet" w:date="2017-09-15T12:30:00Z"/>
        </w:rPr>
      </w:pPr>
      <w:ins w:id="14" w:author="beraquet" w:date="2017-10-15T15:58:00Z">
        <w:r>
          <w:t>Oversee fulfillment of</w:t>
        </w:r>
      </w:ins>
      <w:ins w:id="15" w:author="beraquet" w:date="2017-09-15T12:30:00Z">
        <w:r w:rsidR="00522DDC" w:rsidRPr="007268AB">
          <w:t xml:space="preserve"> the responsibilities and duties set forth in the</w:t>
        </w:r>
      </w:ins>
      <w:ins w:id="16" w:author="beraquet" w:date="2017-09-22T17:15:00Z">
        <w:r w:rsidR="008A47BB">
          <w:t xml:space="preserve"> Articles of Incorporation</w:t>
        </w:r>
      </w:ins>
      <w:ins w:id="17" w:author="beraquet" w:date="2017-09-15T12:30:00Z">
        <w:r w:rsidR="00522DDC" w:rsidRPr="007268AB">
          <w:t xml:space="preserve"> and Bylaws of the Board of Directors.  </w:t>
        </w:r>
      </w:ins>
    </w:p>
    <w:p w14:paraId="202F0A87" w14:textId="77777777" w:rsidR="000B5B8D" w:rsidRPr="007268AB" w:rsidRDefault="000B5B8D" w:rsidP="00245B33">
      <w:pPr>
        <w:pStyle w:val="Default"/>
        <w:numPr>
          <w:ilvl w:val="0"/>
          <w:numId w:val="2"/>
        </w:numPr>
      </w:pPr>
      <w:del w:id="18" w:author="beraquet" w:date="2017-10-15T15:50:00Z">
        <w:r w:rsidRPr="007268AB" w:rsidDel="00854BE5">
          <w:delText xml:space="preserve">Set and </w:delText>
        </w:r>
      </w:del>
      <w:ins w:id="19" w:author="beraquet" w:date="2017-10-15T15:53:00Z">
        <w:r w:rsidR="00854BE5">
          <w:t xml:space="preserve">Establish </w:t>
        </w:r>
      </w:ins>
      <w:ins w:id="20" w:author="beraquet" w:date="2017-10-15T15:51:00Z">
        <w:r w:rsidR="00854BE5">
          <w:t xml:space="preserve">and </w:t>
        </w:r>
      </w:ins>
      <w:r w:rsidRPr="007268AB">
        <w:t xml:space="preserve">periodically review the Vision, Mission and </w:t>
      </w:r>
      <w:r w:rsidR="007268AB" w:rsidRPr="007268AB">
        <w:t>S</w:t>
      </w:r>
      <w:r w:rsidRPr="007268AB">
        <w:t xml:space="preserve">trategic </w:t>
      </w:r>
      <w:r w:rsidR="007268AB" w:rsidRPr="007268AB">
        <w:t>P</w:t>
      </w:r>
      <w:r w:rsidRPr="007268AB">
        <w:t>lan of the Corporation, in consultation with the President, and support the Corporation and the President in accomplishing them</w:t>
      </w:r>
      <w:ins w:id="21" w:author="beraquet" w:date="2017-10-15T14:04:00Z">
        <w:r w:rsidR="00576585">
          <w:t>.</w:t>
        </w:r>
      </w:ins>
      <w:r w:rsidRPr="007268AB">
        <w:t xml:space="preserve"> </w:t>
      </w:r>
    </w:p>
    <w:p w14:paraId="47B38E45" w14:textId="77777777" w:rsidR="000B5B8D" w:rsidRPr="007268AB" w:rsidRDefault="000B5B8D" w:rsidP="00245B33">
      <w:pPr>
        <w:pStyle w:val="Default"/>
        <w:numPr>
          <w:ilvl w:val="0"/>
          <w:numId w:val="2"/>
        </w:numPr>
      </w:pPr>
      <w:r w:rsidRPr="007268AB">
        <w:t>Oversee and establish effective processes for governance</w:t>
      </w:r>
      <w:ins w:id="22" w:author="beraquet" w:date="2017-10-15T14:04:00Z">
        <w:r w:rsidR="00576585">
          <w:t xml:space="preserve">; establish the </w:t>
        </w:r>
      </w:ins>
      <w:ins w:id="23" w:author="beraquet" w:date="2017-10-15T14:14:00Z">
        <w:r w:rsidR="00576585">
          <w:t>structure</w:t>
        </w:r>
      </w:ins>
      <w:ins w:id="24" w:author="beraquet" w:date="2017-10-15T14:04:00Z">
        <w:r w:rsidR="00576585">
          <w:t xml:space="preserve"> and responsibilities of Board Committees</w:t>
        </w:r>
      </w:ins>
      <w:ins w:id="25" w:author="beraquet" w:date="2017-10-15T14:05:00Z">
        <w:r w:rsidR="00576585">
          <w:t>.</w:t>
        </w:r>
      </w:ins>
      <w:del w:id="26" w:author="beraquet" w:date="2017-10-15T14:04:00Z">
        <w:r w:rsidRPr="007268AB" w:rsidDel="00576585">
          <w:delText xml:space="preserve"> </w:delText>
        </w:r>
      </w:del>
    </w:p>
    <w:p w14:paraId="4E65D3DE" w14:textId="77777777" w:rsidR="000B5B8D" w:rsidRPr="007268AB" w:rsidRDefault="00576585" w:rsidP="00245B33">
      <w:pPr>
        <w:pStyle w:val="Default"/>
        <w:numPr>
          <w:ilvl w:val="0"/>
          <w:numId w:val="2"/>
        </w:numPr>
      </w:pPr>
      <w:proofErr w:type="spellStart"/>
      <w:ins w:id="27" w:author="beraquet" w:date="2017-10-15T14:02:00Z">
        <w:r>
          <w:t>Hire</w:t>
        </w:r>
      </w:ins>
      <w:del w:id="28" w:author="beraquet" w:date="2017-10-15T14:02:00Z">
        <w:r w:rsidR="000B5B8D" w:rsidRPr="007268AB" w:rsidDel="00576585">
          <w:delText xml:space="preserve">Appoint </w:delText>
        </w:r>
      </w:del>
      <w:r w:rsidR="000B5B8D" w:rsidRPr="007268AB">
        <w:t>the</w:t>
      </w:r>
      <w:proofErr w:type="spellEnd"/>
      <w:r w:rsidR="000B5B8D" w:rsidRPr="007268AB">
        <w:t xml:space="preserve"> Corporation’s President; set the President’s conditions of </w:t>
      </w:r>
      <w:proofErr w:type="spellStart"/>
      <w:r w:rsidR="000B5B8D" w:rsidRPr="007268AB">
        <w:t>employment</w:t>
      </w:r>
      <w:del w:id="29" w:author="beraquet" w:date="2017-10-15T14:12:00Z">
        <w:r w:rsidR="000B5B8D" w:rsidRPr="007268AB" w:rsidDel="00576585">
          <w:delText xml:space="preserve">; </w:delText>
        </w:r>
      </w:del>
      <w:del w:id="30" w:author="beraquet" w:date="2017-10-15T14:11:00Z">
        <w:r w:rsidR="000B5B8D" w:rsidRPr="007268AB" w:rsidDel="00576585">
          <w:delText xml:space="preserve">approve </w:delText>
        </w:r>
      </w:del>
      <w:ins w:id="31" w:author="beraquet" w:date="2017-10-15T14:12:00Z">
        <w:r>
          <w:t>and</w:t>
        </w:r>
      </w:ins>
      <w:proofErr w:type="spellEnd"/>
      <w:ins w:id="32" w:author="beraquet" w:date="2017-10-15T14:11:00Z">
        <w:r>
          <w:t xml:space="preserve"> the</w:t>
        </w:r>
        <w:r w:rsidRPr="007268AB">
          <w:t xml:space="preserve"> </w:t>
        </w:r>
      </w:ins>
      <w:ins w:id="33" w:author="beraquet" w:date="2017-10-15T15:54:00Z">
        <w:r w:rsidR="00854BE5">
          <w:t xml:space="preserve">criteria for the President’s </w:t>
        </w:r>
      </w:ins>
      <w:r w:rsidR="000B5B8D" w:rsidRPr="007268AB">
        <w:t>performance</w:t>
      </w:r>
      <w:del w:id="34" w:author="beraquet" w:date="2017-10-15T15:54:00Z">
        <w:r w:rsidR="000B5B8D" w:rsidRPr="007268AB" w:rsidDel="00854BE5">
          <w:delText xml:space="preserve"> </w:delText>
        </w:r>
      </w:del>
      <w:del w:id="35" w:author="beraquet" w:date="2017-10-15T14:12:00Z">
        <w:r w:rsidR="000B5B8D" w:rsidRPr="007268AB" w:rsidDel="00576585">
          <w:delText xml:space="preserve">evaluation </w:delText>
        </w:r>
      </w:del>
      <w:del w:id="36" w:author="beraquet" w:date="2017-10-15T15:54:00Z">
        <w:r w:rsidR="000B5B8D" w:rsidRPr="007268AB" w:rsidDel="00854BE5">
          <w:delText>cri</w:delText>
        </w:r>
      </w:del>
      <w:del w:id="37" w:author="beraquet" w:date="2017-10-15T15:55:00Z">
        <w:r w:rsidR="000B5B8D" w:rsidRPr="007268AB" w:rsidDel="00854BE5">
          <w:delText>teria</w:delText>
        </w:r>
      </w:del>
      <w:r w:rsidR="000B5B8D" w:rsidRPr="007268AB">
        <w:t xml:space="preserve">; </w:t>
      </w:r>
      <w:del w:id="38" w:author="beraquet" w:date="2017-10-15T14:03:00Z">
        <w:r w:rsidR="000B5B8D" w:rsidRPr="007268AB" w:rsidDel="00576585">
          <w:delText xml:space="preserve">and </w:delText>
        </w:r>
      </w:del>
      <w:del w:id="39" w:author="beraquet" w:date="2017-10-15T14:02:00Z">
        <w:r w:rsidR="000B5B8D" w:rsidRPr="007268AB" w:rsidDel="00576585">
          <w:delText xml:space="preserve">provide </w:delText>
        </w:r>
      </w:del>
      <w:ins w:id="40" w:author="beraquet" w:date="2017-10-15T14:02:00Z">
        <w:r>
          <w:t xml:space="preserve">monitor and evaluate </w:t>
        </w:r>
      </w:ins>
      <w:del w:id="41" w:author="beraquet" w:date="2017-10-15T14:03:00Z">
        <w:r w:rsidR="000B5B8D" w:rsidRPr="007268AB" w:rsidDel="00576585">
          <w:delText xml:space="preserve">input to the Executive Committee on </w:delText>
        </w:r>
      </w:del>
      <w:r w:rsidR="000B5B8D" w:rsidRPr="007268AB">
        <w:t>the President’s performance</w:t>
      </w:r>
      <w:ins w:id="42" w:author="beraquet" w:date="2017-10-15T14:03:00Z">
        <w:r>
          <w:t>; and provide feedback to the Executive Committee on that performance</w:t>
        </w:r>
      </w:ins>
      <w:ins w:id="43" w:author="beraquet" w:date="2017-10-15T14:12:00Z">
        <w:r>
          <w:t>.</w:t>
        </w:r>
      </w:ins>
      <w:del w:id="44" w:author="beraquet" w:date="2017-10-15T14:12:00Z">
        <w:r w:rsidR="000B5B8D" w:rsidRPr="007268AB" w:rsidDel="00576585">
          <w:delText xml:space="preserve"> </w:delText>
        </w:r>
      </w:del>
    </w:p>
    <w:p w14:paraId="337DCD95" w14:textId="77777777" w:rsidR="000B5B8D" w:rsidRPr="007268AB" w:rsidRDefault="00576585" w:rsidP="00245B33">
      <w:pPr>
        <w:pStyle w:val="Default"/>
        <w:numPr>
          <w:ilvl w:val="0"/>
          <w:numId w:val="2"/>
        </w:numPr>
      </w:pPr>
      <w:ins w:id="45" w:author="beraquet" w:date="2017-10-15T14:06:00Z">
        <w:r>
          <w:t xml:space="preserve">Oversee the financial sustainability of the Corporation by </w:t>
        </w:r>
      </w:ins>
      <w:del w:id="46" w:author="beraquet" w:date="2017-10-15T14:07:00Z">
        <w:r w:rsidR="000B5B8D" w:rsidRPr="007268AB" w:rsidDel="00576585">
          <w:delText>E</w:delText>
        </w:r>
      </w:del>
      <w:ins w:id="47" w:author="beraquet" w:date="2017-10-15T14:07:00Z">
        <w:r>
          <w:t>e</w:t>
        </w:r>
      </w:ins>
      <w:r w:rsidR="000B5B8D" w:rsidRPr="007268AB">
        <w:t>xercis</w:t>
      </w:r>
      <w:del w:id="48" w:author="beraquet" w:date="2017-10-15T14:07:00Z">
        <w:r w:rsidR="000B5B8D" w:rsidRPr="007268AB" w:rsidDel="00576585">
          <w:delText>e</w:delText>
        </w:r>
      </w:del>
      <w:ins w:id="49" w:author="beraquet" w:date="2017-10-15T14:07:00Z">
        <w:r>
          <w:t>ing</w:t>
        </w:r>
      </w:ins>
      <w:r w:rsidR="000B5B8D" w:rsidRPr="007268AB">
        <w:t xml:space="preserve"> fiduciary </w:t>
      </w:r>
      <w:proofErr w:type="spellStart"/>
      <w:r w:rsidR="000B5B8D" w:rsidRPr="007268AB">
        <w:t>responsibility</w:t>
      </w:r>
      <w:ins w:id="50" w:author="beraquet" w:date="2017-10-15T14:07:00Z">
        <w:r>
          <w:t>,</w:t>
        </w:r>
      </w:ins>
      <w:del w:id="51" w:author="beraquet" w:date="2017-10-15T14:07:00Z">
        <w:r w:rsidR="000B5B8D" w:rsidRPr="007268AB" w:rsidDel="00576585">
          <w:delText xml:space="preserve"> by </w:delText>
        </w:r>
      </w:del>
      <w:r w:rsidR="000B5B8D" w:rsidRPr="007268AB">
        <w:t>establishing</w:t>
      </w:r>
      <w:proofErr w:type="spellEnd"/>
      <w:r w:rsidR="000B5B8D" w:rsidRPr="007268AB">
        <w:t xml:space="preserve"> guidelines for resource allocation in accordance with strategic priorities and approving the budget, the auditor</w:t>
      </w:r>
      <w:ins w:id="52" w:author="beraquet" w:date="2017-10-15T14:07:00Z">
        <w:r>
          <w:t>’s</w:t>
        </w:r>
      </w:ins>
      <w:r w:rsidR="000B5B8D" w:rsidRPr="007268AB">
        <w:t xml:space="preserve"> report and </w:t>
      </w:r>
      <w:ins w:id="53" w:author="beraquet" w:date="2017-10-15T14:07:00Z">
        <w:r>
          <w:t>reviewing the Corporation</w:t>
        </w:r>
      </w:ins>
      <w:ins w:id="54" w:author="beraquet" w:date="2017-10-15T14:08:00Z">
        <w:r>
          <w:t xml:space="preserve">’s annual </w:t>
        </w:r>
      </w:ins>
      <w:r w:rsidR="000B5B8D" w:rsidRPr="007268AB">
        <w:t>Form 990</w:t>
      </w:r>
      <w:ins w:id="55" w:author="beraquet" w:date="2017-10-15T14:08:00Z">
        <w:r>
          <w:t xml:space="preserve"> as filed.</w:t>
        </w:r>
      </w:ins>
      <w:r w:rsidR="000B5B8D" w:rsidRPr="007268AB">
        <w:t xml:space="preserve"> </w:t>
      </w:r>
    </w:p>
    <w:p w14:paraId="7C44901D" w14:textId="77777777" w:rsidR="000B5B8D" w:rsidRPr="007268AB" w:rsidRDefault="000B5B8D" w:rsidP="00245B33">
      <w:pPr>
        <w:pStyle w:val="Default"/>
        <w:numPr>
          <w:ilvl w:val="0"/>
          <w:numId w:val="2"/>
        </w:numPr>
      </w:pPr>
      <w:r w:rsidRPr="007268AB">
        <w:t>Authorize significant expenditures, debt financing if any, the granting of security for loans, as well as the lease, or purchase and sale of land, buildings and major capital investments</w:t>
      </w:r>
      <w:ins w:id="56" w:author="beraquet" w:date="2017-10-15T14:13:00Z">
        <w:r w:rsidR="00576585">
          <w:t>.</w:t>
        </w:r>
      </w:ins>
      <w:r w:rsidRPr="007268AB">
        <w:t xml:space="preserve"> </w:t>
      </w:r>
    </w:p>
    <w:p w14:paraId="6D599135" w14:textId="77777777" w:rsidR="00576585" w:rsidRDefault="000B5B8D" w:rsidP="00245B33">
      <w:pPr>
        <w:pStyle w:val="Default"/>
        <w:numPr>
          <w:ilvl w:val="0"/>
          <w:numId w:val="2"/>
        </w:numPr>
        <w:rPr>
          <w:ins w:id="57" w:author="beraquet" w:date="2017-10-15T14:08:00Z"/>
        </w:rPr>
      </w:pPr>
      <w:r w:rsidRPr="007268AB">
        <w:t xml:space="preserve">Establish </w:t>
      </w:r>
      <w:ins w:id="58" w:author="beraquet" w:date="2017-10-15T15:56:00Z">
        <w:r w:rsidR="00854BE5">
          <w:t xml:space="preserve">bylaws, </w:t>
        </w:r>
      </w:ins>
      <w:r w:rsidRPr="007268AB">
        <w:t>policies and criteria for Board membership</w:t>
      </w:r>
      <w:ins w:id="59" w:author="beraquet" w:date="2017-10-15T14:08:00Z">
        <w:r w:rsidR="00576585">
          <w:t xml:space="preserve"> to build a divers</w:t>
        </w:r>
      </w:ins>
      <w:ins w:id="60" w:author="beraquet" w:date="2017-10-15T14:09:00Z">
        <w:r w:rsidR="00576585">
          <w:t>e</w:t>
        </w:r>
      </w:ins>
      <w:ins w:id="61" w:author="beraquet" w:date="2017-10-15T14:08:00Z">
        <w:r w:rsidR="00576585">
          <w:t xml:space="preserve"> Board that actively contributes to the Mission of the Corporation</w:t>
        </w:r>
      </w:ins>
      <w:ins w:id="62" w:author="beraquet" w:date="2017-10-15T14:10:00Z">
        <w:r w:rsidR="00576585">
          <w:t>, adds to the strategic capabilities of the Board, and actively cultivates donors, supporters and awareness of the Corporation</w:t>
        </w:r>
      </w:ins>
      <w:ins w:id="63" w:author="beraquet" w:date="2017-10-15T14:11:00Z">
        <w:r w:rsidR="00576585">
          <w:t>’s work in the wor</w:t>
        </w:r>
      </w:ins>
      <w:ins w:id="64" w:author="beraquet" w:date="2017-10-15T16:06:00Z">
        <w:r w:rsidR="00306D64">
          <w:t>l</w:t>
        </w:r>
      </w:ins>
      <w:ins w:id="65" w:author="beraquet" w:date="2017-10-15T14:11:00Z">
        <w:r w:rsidR="00576585">
          <w:t>d.</w:t>
        </w:r>
      </w:ins>
      <w:del w:id="66" w:author="beraquet" w:date="2017-10-15T14:08:00Z">
        <w:r w:rsidRPr="007268AB" w:rsidDel="00576585">
          <w:delText>;</w:delText>
        </w:r>
      </w:del>
      <w:del w:id="67" w:author="beraquet" w:date="2017-10-15T14:10:00Z">
        <w:r w:rsidRPr="007268AB" w:rsidDel="00576585">
          <w:delText xml:space="preserve"> </w:delText>
        </w:r>
      </w:del>
    </w:p>
    <w:p w14:paraId="20249504" w14:textId="77777777" w:rsidR="000B5B8D" w:rsidRPr="007268AB" w:rsidRDefault="00306D64" w:rsidP="00245B33">
      <w:pPr>
        <w:pStyle w:val="Default"/>
        <w:numPr>
          <w:ilvl w:val="0"/>
          <w:numId w:val="2"/>
        </w:numPr>
      </w:pPr>
      <w:ins w:id="68" w:author="beraquet" w:date="2017-10-15T16:01:00Z">
        <w:r>
          <w:t>E</w:t>
        </w:r>
      </w:ins>
      <w:del w:id="69" w:author="beraquet" w:date="2017-10-15T14:13:00Z">
        <w:r w:rsidR="000B5B8D" w:rsidRPr="007268AB" w:rsidDel="00576585">
          <w:delText>e</w:delText>
        </w:r>
      </w:del>
      <w:r w:rsidR="000B5B8D" w:rsidRPr="007268AB">
        <w:t>lect officers; and authorize assessment of Board performance</w:t>
      </w:r>
      <w:ins w:id="70" w:author="beraquet" w:date="2017-10-15T16:01:00Z">
        <w:r>
          <w:t>.</w:t>
        </w:r>
      </w:ins>
      <w:r w:rsidR="000B5B8D" w:rsidRPr="007268AB">
        <w:t xml:space="preserve"> </w:t>
      </w:r>
    </w:p>
    <w:p w14:paraId="3675908C" w14:textId="77777777" w:rsidR="000B5B8D" w:rsidRPr="007268AB" w:rsidDel="00306D64" w:rsidRDefault="000B5B8D" w:rsidP="00245B33">
      <w:pPr>
        <w:pStyle w:val="Default"/>
        <w:numPr>
          <w:ilvl w:val="0"/>
          <w:numId w:val="2"/>
        </w:numPr>
        <w:rPr>
          <w:del w:id="71" w:author="beraquet" w:date="2017-10-15T15:56:00Z"/>
        </w:rPr>
      </w:pPr>
      <w:del w:id="72" w:author="beraquet" w:date="2017-10-15T15:56:00Z">
        <w:r w:rsidRPr="007268AB" w:rsidDel="00306D64">
          <w:delText xml:space="preserve">Determine if amendments of the Bylaws are warranted </w:delText>
        </w:r>
      </w:del>
    </w:p>
    <w:p w14:paraId="57371962" w14:textId="77777777" w:rsidR="000B5B8D" w:rsidRPr="007268AB" w:rsidRDefault="000B5B8D" w:rsidP="00245B33">
      <w:pPr>
        <w:pStyle w:val="Default"/>
        <w:numPr>
          <w:ilvl w:val="0"/>
          <w:numId w:val="2"/>
        </w:numPr>
      </w:pPr>
      <w:del w:id="73" w:author="beraquet" w:date="2017-10-15T14:05:00Z">
        <w:r w:rsidRPr="007268AB" w:rsidDel="00576585">
          <w:delText>Ensure, with the President, the development and</w:delText>
        </w:r>
      </w:del>
      <w:ins w:id="74" w:author="beraquet" w:date="2017-10-15T14:05:00Z">
        <w:r w:rsidR="00576585">
          <w:t>Undertake a periodic</w:t>
        </w:r>
      </w:ins>
      <w:r w:rsidRPr="007268AB">
        <w:t xml:space="preserve"> systematic review of policies that may have a significant effect on the Corporation’s mission, strategic plan, </w:t>
      </w:r>
      <w:del w:id="75" w:author="beraquet" w:date="2017-10-15T15:57:00Z">
        <w:r w:rsidRPr="007268AB" w:rsidDel="00306D64">
          <w:delText xml:space="preserve">and </w:delText>
        </w:r>
      </w:del>
      <w:r w:rsidRPr="007268AB">
        <w:t>financial resources and personnel policies</w:t>
      </w:r>
      <w:ins w:id="76" w:author="beraquet" w:date="2017-10-15T16:02:00Z">
        <w:r w:rsidR="00306D64">
          <w:t>.</w:t>
        </w:r>
      </w:ins>
      <w:r w:rsidRPr="007268AB">
        <w:t xml:space="preserve"> </w:t>
      </w:r>
    </w:p>
    <w:p w14:paraId="77D5AC39" w14:textId="77777777" w:rsidR="000B5B8D" w:rsidRPr="007268AB" w:rsidRDefault="000B5B8D" w:rsidP="00854BE5">
      <w:pPr>
        <w:pStyle w:val="Default"/>
        <w:numPr>
          <w:ilvl w:val="0"/>
          <w:numId w:val="2"/>
        </w:numPr>
      </w:pPr>
      <w:del w:id="77" w:author="beraquet" w:date="2017-10-15T15:47:00Z">
        <w:r w:rsidRPr="007268AB" w:rsidDel="00854BE5">
          <w:delText xml:space="preserve">Establish policies for fundraising planning and gift acceptance, ensuring that the Corporation’s Board has </w:delText>
        </w:r>
      </w:del>
      <w:ins w:id="78" w:author="beraquet" w:date="2017-10-15T15:47:00Z">
        <w:r w:rsidR="00854BE5">
          <w:t>Ex</w:t>
        </w:r>
      </w:ins>
      <w:ins w:id="79" w:author="beraquet" w:date="2017-10-15T15:48:00Z">
        <w:r w:rsidR="00854BE5">
          <w:t>ercise</w:t>
        </w:r>
      </w:ins>
      <w:ins w:id="80" w:author="beraquet" w:date="2017-10-15T15:47:00Z">
        <w:r w:rsidR="00854BE5" w:rsidRPr="00854BE5">
          <w:t xml:space="preserve"> </w:t>
        </w:r>
        <w:r w:rsidR="00854BE5">
          <w:t>oversight and authority</w:t>
        </w:r>
      </w:ins>
      <w:ins w:id="81" w:author="beraquet" w:date="2017-10-15T15:48:00Z">
        <w:r w:rsidR="00854BE5">
          <w:t xml:space="preserve"> </w:t>
        </w:r>
      </w:ins>
      <w:del w:id="82" w:author="beraquet" w:date="2017-10-15T15:47:00Z">
        <w:r w:rsidRPr="007268AB" w:rsidDel="00854BE5">
          <w:delText xml:space="preserve">control and discretion </w:delText>
        </w:r>
      </w:del>
      <w:r w:rsidRPr="007268AB">
        <w:t>over the receipt and distribution of funds</w:t>
      </w:r>
      <w:ins w:id="83" w:author="beraquet" w:date="2017-10-15T15:47:00Z">
        <w:r w:rsidR="00854BE5">
          <w:t xml:space="preserve"> from donors</w:t>
        </w:r>
      </w:ins>
      <w:ins w:id="84" w:author="beraquet" w:date="2017-10-15T14:06:00Z">
        <w:r w:rsidR="00576585">
          <w:t>.</w:t>
        </w:r>
      </w:ins>
      <w:r w:rsidRPr="007268AB">
        <w:t xml:space="preserve"> </w:t>
      </w:r>
    </w:p>
    <w:p w14:paraId="5B3D0EED" w14:textId="77777777" w:rsidR="000B5B8D" w:rsidRPr="007268AB" w:rsidRDefault="000B5B8D" w:rsidP="00245B33">
      <w:pPr>
        <w:pStyle w:val="Default"/>
        <w:numPr>
          <w:ilvl w:val="0"/>
          <w:numId w:val="2"/>
        </w:numPr>
      </w:pPr>
      <w:del w:id="85" w:author="beraquet" w:date="2017-10-15T15:49:00Z">
        <w:r w:rsidRPr="007268AB" w:rsidDel="00854BE5">
          <w:delText>Assure policies to support</w:delText>
        </w:r>
      </w:del>
      <w:ins w:id="86" w:author="beraquet" w:date="2017-10-15T15:49:00Z">
        <w:r w:rsidR="00854BE5">
          <w:t>Oversee and assure</w:t>
        </w:r>
      </w:ins>
      <w:r w:rsidRPr="007268AB">
        <w:t xml:space="preserve"> accountability, transparency and open communication with constituencies</w:t>
      </w:r>
      <w:ins w:id="87" w:author="beraquet" w:date="2017-10-15T15:49:00Z">
        <w:r w:rsidR="00854BE5">
          <w:t>.</w:t>
        </w:r>
      </w:ins>
      <w:r w:rsidRPr="007268AB">
        <w:t>, and represent the broader public interest in the fight to end hunger in the world</w:t>
      </w:r>
      <w:ins w:id="88" w:author="beraquet" w:date="2017-10-15T16:02:00Z">
        <w:r w:rsidR="00306D64">
          <w:t>.</w:t>
        </w:r>
      </w:ins>
      <w:r w:rsidRPr="007268AB">
        <w:t xml:space="preserve"> </w:t>
      </w:r>
    </w:p>
    <w:p w14:paraId="50727CA1" w14:textId="77777777" w:rsidR="000B5B8D" w:rsidRPr="007268AB" w:rsidRDefault="000B5B8D" w:rsidP="000B5B8D">
      <w:pPr>
        <w:pStyle w:val="Default"/>
      </w:pPr>
    </w:p>
    <w:p w14:paraId="532400DB" w14:textId="77777777" w:rsidR="008A7937" w:rsidRPr="007268AB" w:rsidRDefault="008A7937" w:rsidP="000B5B8D">
      <w:pPr>
        <w:pStyle w:val="Default"/>
      </w:pPr>
    </w:p>
    <w:p w14:paraId="2741BFA1" w14:textId="77777777" w:rsidR="000B5B8D" w:rsidRPr="007268AB" w:rsidRDefault="000B5B8D" w:rsidP="000B5B8D">
      <w:pPr>
        <w:pStyle w:val="Default"/>
        <w:rPr>
          <w:b/>
          <w:bCs/>
        </w:rPr>
      </w:pPr>
      <w:r w:rsidRPr="007268AB">
        <w:rPr>
          <w:b/>
          <w:bCs/>
        </w:rPr>
        <w:t xml:space="preserve">Duties and Obligations of Individual Directors </w:t>
      </w:r>
    </w:p>
    <w:p w14:paraId="206156D0" w14:textId="77777777" w:rsidR="008A7937" w:rsidRPr="007268AB" w:rsidRDefault="008A7937" w:rsidP="000B5B8D">
      <w:pPr>
        <w:pStyle w:val="Default"/>
      </w:pPr>
    </w:p>
    <w:p w14:paraId="514C1C70" w14:textId="77777777" w:rsidR="000B5B8D" w:rsidRPr="007268AB" w:rsidRDefault="000B5B8D" w:rsidP="000B5B8D">
      <w:pPr>
        <w:pStyle w:val="Default"/>
      </w:pPr>
      <w:r w:rsidRPr="007268AB">
        <w:t xml:space="preserve">To qualify for service on the Board of Directors, individual Members will: </w:t>
      </w:r>
    </w:p>
    <w:p w14:paraId="6FEBDB56" w14:textId="77777777" w:rsidR="00245B33" w:rsidRPr="007268AB" w:rsidRDefault="00245B33" w:rsidP="000B5B8D">
      <w:pPr>
        <w:pStyle w:val="Default"/>
      </w:pPr>
    </w:p>
    <w:p w14:paraId="464A6C9A" w14:textId="77777777" w:rsidR="000B5B8D" w:rsidRPr="007268AB" w:rsidRDefault="000B5B8D" w:rsidP="00245B33">
      <w:pPr>
        <w:pStyle w:val="Default"/>
        <w:numPr>
          <w:ilvl w:val="0"/>
          <w:numId w:val="2"/>
        </w:numPr>
      </w:pPr>
      <w:r w:rsidRPr="007268AB">
        <w:t>Support and individually exercise the responsibilities and duties set forth in the Articles of Incorporation and Bylaws</w:t>
      </w:r>
      <w:ins w:id="89" w:author="beraquet" w:date="2017-10-15T16:02:00Z">
        <w:r w:rsidR="00306D64">
          <w:t>.</w:t>
        </w:r>
      </w:ins>
      <w:r w:rsidRPr="007268AB">
        <w:t xml:space="preserve"> </w:t>
      </w:r>
    </w:p>
    <w:p w14:paraId="30351B40" w14:textId="77777777" w:rsidR="00306D64" w:rsidRDefault="000B5B8D" w:rsidP="00245B33">
      <w:pPr>
        <w:pStyle w:val="Default"/>
        <w:numPr>
          <w:ilvl w:val="0"/>
          <w:numId w:val="2"/>
        </w:numPr>
        <w:rPr>
          <w:ins w:id="90" w:author="beraquet" w:date="2017-10-15T15:59:00Z"/>
        </w:rPr>
      </w:pPr>
      <w:r w:rsidRPr="007268AB">
        <w:lastRenderedPageBreak/>
        <w:t>Maintain a strong interest in the mission and work of the Corporation</w:t>
      </w:r>
      <w:del w:id="91" w:author="beraquet" w:date="2017-10-15T15:59:00Z">
        <w:r w:rsidRPr="007268AB" w:rsidDel="00306D64">
          <w:delText>;</w:delText>
        </w:r>
      </w:del>
      <w:ins w:id="92" w:author="beraquet" w:date="2017-10-15T15:59:00Z">
        <w:r w:rsidR="00306D64">
          <w:t xml:space="preserve"> and</w:t>
        </w:r>
      </w:ins>
      <w:r w:rsidRPr="007268AB">
        <w:t xml:space="preserve"> utilize individual skills to serve and enhance the work of the Corporation</w:t>
      </w:r>
      <w:ins w:id="93" w:author="beraquet" w:date="2017-10-15T15:59:00Z">
        <w:r w:rsidR="00306D64">
          <w:t>.</w:t>
        </w:r>
      </w:ins>
    </w:p>
    <w:p w14:paraId="00632EC9" w14:textId="77777777" w:rsidR="000B5B8D" w:rsidRPr="007268AB" w:rsidRDefault="000B5B8D" w:rsidP="00245B33">
      <w:pPr>
        <w:pStyle w:val="Default"/>
        <w:numPr>
          <w:ilvl w:val="0"/>
          <w:numId w:val="2"/>
        </w:numPr>
      </w:pPr>
      <w:del w:id="94" w:author="beraquet" w:date="2017-10-15T15:59:00Z">
        <w:r w:rsidRPr="007268AB" w:rsidDel="00306D64">
          <w:delText>; s</w:delText>
        </w:r>
      </w:del>
      <w:ins w:id="95" w:author="beraquet" w:date="2017-10-15T15:59:00Z">
        <w:r w:rsidR="00306D64">
          <w:t>S</w:t>
        </w:r>
      </w:ins>
      <w:r w:rsidRPr="007268AB">
        <w:t>peak positively about the Corporation; and act as an advocate for the Corporation with its asset management and fundraising sources</w:t>
      </w:r>
      <w:ins w:id="96" w:author="beraquet" w:date="2017-10-15T16:02:00Z">
        <w:r w:rsidR="00306D64">
          <w:t>.</w:t>
        </w:r>
      </w:ins>
      <w:r w:rsidRPr="007268AB">
        <w:t xml:space="preserve"> </w:t>
      </w:r>
    </w:p>
    <w:p w14:paraId="780681E6" w14:textId="77777777" w:rsidR="000B5B8D" w:rsidRPr="007268AB" w:rsidRDefault="000B5B8D" w:rsidP="00245B33">
      <w:pPr>
        <w:pStyle w:val="Default"/>
        <w:numPr>
          <w:ilvl w:val="0"/>
          <w:numId w:val="2"/>
        </w:numPr>
      </w:pPr>
      <w:r w:rsidRPr="007268AB">
        <w:t xml:space="preserve">Attend and be well-prepared for all Board and Committee meetings; serve on at least one standing committee; engage appropriately and helpfully in deliberations and keep </w:t>
      </w:r>
      <w:del w:id="97" w:author="beraquet" w:date="2017-10-15T16:01:00Z">
        <w:r w:rsidRPr="007268AB" w:rsidDel="00306D64">
          <w:delText xml:space="preserve">them </w:delText>
        </w:r>
      </w:del>
      <w:ins w:id="98" w:author="beraquet" w:date="2017-10-15T16:01:00Z">
        <w:r w:rsidR="00306D64">
          <w:t>all such deliberations</w:t>
        </w:r>
        <w:r w:rsidR="00306D64" w:rsidRPr="007268AB">
          <w:t xml:space="preserve"> </w:t>
        </w:r>
      </w:ins>
      <w:r w:rsidRPr="007268AB">
        <w:t>confidential; and support majority decisions once made</w:t>
      </w:r>
      <w:ins w:id="99" w:author="beraquet" w:date="2017-10-15T16:01:00Z">
        <w:r w:rsidR="00306D64">
          <w:t>.</w:t>
        </w:r>
      </w:ins>
      <w:r w:rsidRPr="007268AB">
        <w:t xml:space="preserve"> </w:t>
      </w:r>
    </w:p>
    <w:p w14:paraId="2CB24D31" w14:textId="77777777" w:rsidR="000B5B8D" w:rsidRPr="007268AB" w:rsidRDefault="000B5B8D" w:rsidP="00245B33">
      <w:pPr>
        <w:pStyle w:val="Default"/>
        <w:numPr>
          <w:ilvl w:val="0"/>
          <w:numId w:val="2"/>
        </w:numPr>
      </w:pPr>
      <w:r w:rsidRPr="007268AB">
        <w:t>Participate in Board orientation and other educational sessions</w:t>
      </w:r>
      <w:ins w:id="100" w:author="beraquet" w:date="2017-10-15T16:04:00Z">
        <w:r w:rsidR="00306D64">
          <w:t>.</w:t>
        </w:r>
      </w:ins>
    </w:p>
    <w:p w14:paraId="4F482399" w14:textId="77777777" w:rsidR="003F6920" w:rsidRPr="007268AB" w:rsidRDefault="003F6920" w:rsidP="00245B33">
      <w:pPr>
        <w:pStyle w:val="Default"/>
        <w:numPr>
          <w:ilvl w:val="0"/>
          <w:numId w:val="2"/>
        </w:numPr>
      </w:pPr>
      <w:r w:rsidRPr="007268AB">
        <w:t>Contribute annually to and support fund-raising and other projects of the Corporation</w:t>
      </w:r>
      <w:ins w:id="101" w:author="beraquet" w:date="2017-10-15T16:05:00Z">
        <w:r w:rsidR="00306D64">
          <w:t>.</w:t>
        </w:r>
      </w:ins>
      <w:r w:rsidRPr="007268AB">
        <w:t xml:space="preserve"> </w:t>
      </w:r>
    </w:p>
    <w:p w14:paraId="1D8A7369" w14:textId="77777777" w:rsidR="003F6920" w:rsidRPr="007268AB" w:rsidRDefault="003F6920" w:rsidP="00245B33">
      <w:pPr>
        <w:pStyle w:val="Default"/>
        <w:numPr>
          <w:ilvl w:val="0"/>
          <w:numId w:val="2"/>
        </w:numPr>
      </w:pPr>
      <w:r w:rsidRPr="007268AB">
        <w:t xml:space="preserve">Cultivate donors, solicit funds for the Corporation, and assist in fundraising </w:t>
      </w:r>
      <w:ins w:id="102" w:author="beraquet" w:date="2017-10-15T16:06:00Z">
        <w:r w:rsidR="00C27763">
          <w:t xml:space="preserve">in ways that </w:t>
        </w:r>
      </w:ins>
      <w:del w:id="103" w:author="beraquet" w:date="2017-10-15T16:06:00Z">
        <w:r w:rsidRPr="007268AB" w:rsidDel="00C27763">
          <w:delText xml:space="preserve">by undertaking special assignments as </w:delText>
        </w:r>
      </w:del>
      <w:r w:rsidRPr="007268AB">
        <w:t>would be helpful and appropriate; and recommend potential candidates to serve on the Board</w:t>
      </w:r>
      <w:ins w:id="104" w:author="beraquet" w:date="2017-10-15T16:06:00Z">
        <w:r w:rsidR="00C27763">
          <w:t>.</w:t>
        </w:r>
      </w:ins>
      <w:r w:rsidRPr="007268AB">
        <w:t xml:space="preserve"> </w:t>
      </w:r>
    </w:p>
    <w:p w14:paraId="637A39EA" w14:textId="77777777" w:rsidR="003F6920" w:rsidRPr="007268AB" w:rsidRDefault="003F6920" w:rsidP="00245B33">
      <w:pPr>
        <w:pStyle w:val="Default"/>
        <w:numPr>
          <w:ilvl w:val="0"/>
          <w:numId w:val="2"/>
        </w:numPr>
      </w:pPr>
      <w:r w:rsidRPr="007268AB">
        <w:t>Maintain objectivity, ensure legal and ethical integrity; maintain accountability and a sense of fairness, along with a sense of humor</w:t>
      </w:r>
      <w:ins w:id="105" w:author="beraquet" w:date="2017-10-15T16:07:00Z">
        <w:r w:rsidR="00C27763">
          <w:t>.</w:t>
        </w:r>
      </w:ins>
      <w:r w:rsidRPr="007268AB">
        <w:t xml:space="preserve"> </w:t>
      </w:r>
    </w:p>
    <w:p w14:paraId="630CBDBE" w14:textId="77777777" w:rsidR="003F6920" w:rsidRPr="007268AB" w:rsidRDefault="003F6920" w:rsidP="00245B33">
      <w:pPr>
        <w:pStyle w:val="Default"/>
        <w:numPr>
          <w:ilvl w:val="0"/>
          <w:numId w:val="2"/>
        </w:numPr>
      </w:pPr>
      <w:r w:rsidRPr="007268AB">
        <w:t>Avoid personal and/or professional conflicts of interest and disclose all potential conflicts, pursuant to the Corporation’s Conflict of Interest Policy</w:t>
      </w:r>
      <w:ins w:id="106" w:author="beraquet" w:date="2017-10-15T16:07:00Z">
        <w:r w:rsidR="00C27763">
          <w:t>.</w:t>
        </w:r>
      </w:ins>
      <w:r w:rsidRPr="007268AB">
        <w:t xml:space="preserve"> </w:t>
      </w:r>
    </w:p>
    <w:p w14:paraId="7AD805E6" w14:textId="77777777" w:rsidR="003F6920" w:rsidRPr="007268AB" w:rsidRDefault="003F6920" w:rsidP="00245B33">
      <w:pPr>
        <w:pStyle w:val="Default"/>
        <w:numPr>
          <w:ilvl w:val="0"/>
          <w:numId w:val="2"/>
        </w:numPr>
      </w:pPr>
      <w:r w:rsidRPr="007268AB">
        <w:t>Read and understand the Corporation’s financial statements, audit report and Form 990, and help the Board fulfill its fiduciary responsibilities.</w:t>
      </w:r>
    </w:p>
    <w:p w14:paraId="4C674DA0" w14:textId="77777777" w:rsidR="007268AB" w:rsidRPr="007268AB" w:rsidRDefault="007268AB" w:rsidP="007268AB">
      <w:pPr>
        <w:pStyle w:val="Default"/>
        <w:ind w:left="720"/>
      </w:pPr>
    </w:p>
    <w:p w14:paraId="3219E3BE" w14:textId="77777777" w:rsidR="008A7937" w:rsidRPr="007268AB" w:rsidRDefault="008A7937" w:rsidP="008A7937">
      <w:pPr>
        <w:pStyle w:val="Default"/>
        <w:ind w:left="720"/>
      </w:pPr>
    </w:p>
    <w:p w14:paraId="2642CA17" w14:textId="77777777" w:rsidR="008A7937" w:rsidRPr="007268AB" w:rsidRDefault="008A7937" w:rsidP="008A7937">
      <w:pPr>
        <w:pStyle w:val="PlainText"/>
        <w:rPr>
          <w:ins w:id="107" w:author="beraquet" w:date="2017-09-15T12:35:00Z"/>
          <w:rFonts w:ascii="Times New Roman" w:hAnsi="Times New Roman" w:cs="Times New Roman"/>
          <w:b/>
          <w:sz w:val="24"/>
          <w:szCs w:val="24"/>
        </w:rPr>
      </w:pPr>
      <w:ins w:id="108" w:author="beraquet" w:date="2017-09-15T12:35:00Z">
        <w:r w:rsidRPr="007268AB">
          <w:rPr>
            <w:rFonts w:ascii="Times New Roman" w:hAnsi="Times New Roman" w:cs="Times New Roman"/>
            <w:b/>
            <w:sz w:val="24"/>
            <w:szCs w:val="24"/>
          </w:rPr>
          <w:t xml:space="preserve">Ethical Conduct of Board Members </w:t>
        </w:r>
      </w:ins>
    </w:p>
    <w:p w14:paraId="6B4F9491" w14:textId="77777777" w:rsidR="008A7937" w:rsidRPr="007268AB" w:rsidRDefault="008A7937" w:rsidP="008A7937">
      <w:pPr>
        <w:pStyle w:val="PlainText"/>
        <w:rPr>
          <w:ins w:id="109" w:author="beraquet" w:date="2017-09-15T12:35:00Z"/>
          <w:rFonts w:ascii="Times New Roman" w:hAnsi="Times New Roman" w:cs="Times New Roman"/>
          <w:sz w:val="24"/>
          <w:szCs w:val="24"/>
        </w:rPr>
      </w:pPr>
    </w:p>
    <w:p w14:paraId="67037210" w14:textId="77777777" w:rsidR="007268AB" w:rsidRPr="007268AB" w:rsidRDefault="008A7937" w:rsidP="008A47BB">
      <w:pPr>
        <w:pStyle w:val="PlainText"/>
        <w:numPr>
          <w:ilvl w:val="0"/>
          <w:numId w:val="4"/>
        </w:numPr>
        <w:rPr>
          <w:ins w:id="110" w:author="beraquet" w:date="2017-09-15T12:42:00Z"/>
          <w:rFonts w:ascii="Times New Roman" w:hAnsi="Times New Roman" w:cs="Times New Roman"/>
          <w:sz w:val="24"/>
          <w:szCs w:val="24"/>
        </w:rPr>
      </w:pPr>
      <w:ins w:id="111" w:author="beraquet" w:date="2017-09-15T12:35:00Z">
        <w:r w:rsidRPr="007268AB">
          <w:rPr>
            <w:rFonts w:ascii="Times New Roman" w:hAnsi="Times New Roman" w:cs="Times New Roman"/>
            <w:sz w:val="24"/>
            <w:szCs w:val="24"/>
          </w:rPr>
          <w:t xml:space="preserve">No Director shall receive, directly or indirectly, any salary, compensation or emolument from the </w:t>
        </w:r>
      </w:ins>
      <w:ins w:id="112" w:author="beraquet" w:date="2017-09-15T12:37:00Z">
        <w:r w:rsidRPr="007268AB">
          <w:rPr>
            <w:rFonts w:ascii="Times New Roman" w:hAnsi="Times New Roman" w:cs="Times New Roman"/>
            <w:sz w:val="24"/>
            <w:szCs w:val="24"/>
          </w:rPr>
          <w:t>Corporation</w:t>
        </w:r>
      </w:ins>
      <w:ins w:id="113" w:author="beraquet" w:date="2017-09-15T12:35:00Z">
        <w:r w:rsidRPr="007268AB">
          <w:rPr>
            <w:rFonts w:ascii="Times New Roman" w:hAnsi="Times New Roman" w:cs="Times New Roman"/>
            <w:sz w:val="24"/>
            <w:szCs w:val="24"/>
          </w:rPr>
          <w:t xml:space="preserve"> or be interested, directly or indirectly, in any contract or other business transaction with the </w:t>
        </w:r>
      </w:ins>
      <w:ins w:id="114" w:author="beraquet" w:date="2017-09-15T12:36:00Z">
        <w:r w:rsidRPr="008A47BB">
          <w:rPr>
            <w:rFonts w:ascii="Times New Roman" w:hAnsi="Times New Roman" w:cs="Times New Roman"/>
            <w:sz w:val="24"/>
            <w:szCs w:val="24"/>
          </w:rPr>
          <w:t>Corporation</w:t>
        </w:r>
      </w:ins>
      <w:ins w:id="115" w:author="beraquet" w:date="2017-09-15T12:35:00Z">
        <w:r w:rsidRPr="008A47BB">
          <w:rPr>
            <w:rFonts w:ascii="Times New Roman" w:hAnsi="Times New Roman" w:cs="Times New Roman"/>
            <w:sz w:val="24"/>
            <w:szCs w:val="24"/>
          </w:rPr>
          <w:t xml:space="preserve">, unless the facts of such transaction are fully disclosed to the Board of Directors and such action is authorized by majority vote of the Directors.  Any member of the Board of Directors must abstain from voting on any action in which he/she may have an interest.  </w:t>
        </w:r>
      </w:ins>
      <w:r w:rsidR="007268AB" w:rsidRPr="007268AB">
        <w:rPr>
          <w:rFonts w:ascii="Times New Roman" w:hAnsi="Times New Roman" w:cs="Times New Roman"/>
          <w:sz w:val="24"/>
          <w:szCs w:val="24"/>
        </w:rPr>
        <w:br/>
      </w:r>
    </w:p>
    <w:p w14:paraId="0A3BC587" w14:textId="77777777" w:rsidR="007268AB" w:rsidRPr="007268AB" w:rsidRDefault="008A7937" w:rsidP="008A7937">
      <w:pPr>
        <w:pStyle w:val="PlainText"/>
        <w:numPr>
          <w:ilvl w:val="0"/>
          <w:numId w:val="4"/>
        </w:numPr>
        <w:rPr>
          <w:rFonts w:ascii="Times New Roman" w:hAnsi="Times New Roman" w:cs="Times New Roman"/>
          <w:sz w:val="24"/>
          <w:szCs w:val="24"/>
        </w:rPr>
      </w:pPr>
      <w:ins w:id="116" w:author="beraquet" w:date="2017-09-15T12:35:00Z">
        <w:r w:rsidRPr="007268AB">
          <w:rPr>
            <w:rFonts w:ascii="Times New Roman" w:hAnsi="Times New Roman" w:cs="Times New Roman"/>
            <w:sz w:val="24"/>
            <w:szCs w:val="24"/>
          </w:rPr>
          <w:t xml:space="preserve">No Director of the </w:t>
        </w:r>
      </w:ins>
      <w:ins w:id="117" w:author="beraquet" w:date="2017-09-15T12:36:00Z">
        <w:r w:rsidRPr="007268AB">
          <w:rPr>
            <w:rFonts w:ascii="Times New Roman" w:hAnsi="Times New Roman" w:cs="Times New Roman"/>
            <w:sz w:val="24"/>
            <w:szCs w:val="24"/>
          </w:rPr>
          <w:t>Corporation</w:t>
        </w:r>
      </w:ins>
      <w:ins w:id="118" w:author="beraquet" w:date="2017-09-15T12:35:00Z">
        <w:r w:rsidRPr="007268AB">
          <w:rPr>
            <w:rFonts w:ascii="Times New Roman" w:hAnsi="Times New Roman" w:cs="Times New Roman"/>
            <w:sz w:val="24"/>
            <w:szCs w:val="24"/>
          </w:rPr>
          <w:t xml:space="preserve"> shall use his/her position on the Board of Directors to encourage, recommend, or otherwise influence the Board of Directors, the </w:t>
        </w:r>
      </w:ins>
      <w:ins w:id="119" w:author="beraquet" w:date="2017-09-15T12:36:00Z">
        <w:r w:rsidRPr="007268AB">
          <w:rPr>
            <w:rFonts w:ascii="Times New Roman" w:hAnsi="Times New Roman" w:cs="Times New Roman"/>
            <w:sz w:val="24"/>
            <w:szCs w:val="24"/>
          </w:rPr>
          <w:t>Corporation</w:t>
        </w:r>
      </w:ins>
      <w:ins w:id="120" w:author="beraquet" w:date="2017-09-15T12:35:00Z">
        <w:r w:rsidRPr="007268AB">
          <w:rPr>
            <w:rFonts w:ascii="Times New Roman" w:hAnsi="Times New Roman" w:cs="Times New Roman"/>
            <w:sz w:val="24"/>
            <w:szCs w:val="24"/>
          </w:rPr>
          <w:t>, or any officer thereof to enter into any contract or affiliation from which directly</w:t>
        </w:r>
        <w:r w:rsidRPr="008A47BB">
          <w:rPr>
            <w:rFonts w:ascii="Times New Roman" w:hAnsi="Times New Roman" w:cs="Times New Roman"/>
            <w:sz w:val="24"/>
            <w:szCs w:val="24"/>
          </w:rPr>
          <w:t xml:space="preserve"> or indirectly, any such Director would derive any salary, compensation, or other emolument.  </w:t>
        </w:r>
      </w:ins>
      <w:r w:rsidR="007268AB" w:rsidRPr="007268AB">
        <w:rPr>
          <w:rFonts w:ascii="Times New Roman" w:hAnsi="Times New Roman" w:cs="Times New Roman"/>
          <w:sz w:val="24"/>
          <w:szCs w:val="24"/>
        </w:rPr>
        <w:br/>
      </w:r>
    </w:p>
    <w:p w14:paraId="32158D3B" w14:textId="77777777" w:rsidR="008A7937" w:rsidRPr="007268AB" w:rsidRDefault="008A7937" w:rsidP="008A7937">
      <w:pPr>
        <w:pStyle w:val="PlainText"/>
        <w:numPr>
          <w:ilvl w:val="0"/>
          <w:numId w:val="4"/>
        </w:numPr>
        <w:rPr>
          <w:sz w:val="24"/>
          <w:szCs w:val="24"/>
        </w:rPr>
      </w:pPr>
      <w:ins w:id="121" w:author="beraquet" w:date="2017-09-15T12:35:00Z">
        <w:r w:rsidRPr="007268AB">
          <w:rPr>
            <w:rFonts w:ascii="Times New Roman" w:hAnsi="Times New Roman" w:cs="Times New Roman"/>
            <w:sz w:val="24"/>
            <w:szCs w:val="24"/>
          </w:rPr>
          <w:t xml:space="preserve">No Director of the </w:t>
        </w:r>
      </w:ins>
      <w:ins w:id="122" w:author="beraquet" w:date="2017-09-15T12:36:00Z">
        <w:r w:rsidRPr="007268AB">
          <w:rPr>
            <w:rFonts w:ascii="Times New Roman" w:hAnsi="Times New Roman" w:cs="Times New Roman"/>
            <w:sz w:val="24"/>
            <w:szCs w:val="24"/>
          </w:rPr>
          <w:t>Corporation</w:t>
        </w:r>
      </w:ins>
      <w:ins w:id="123" w:author="beraquet" w:date="2017-09-15T12:35:00Z">
        <w:r w:rsidRPr="007268AB">
          <w:rPr>
            <w:rFonts w:ascii="Times New Roman" w:hAnsi="Times New Roman" w:cs="Times New Roman"/>
            <w:sz w:val="24"/>
            <w:szCs w:val="24"/>
          </w:rPr>
          <w:t xml:space="preserve"> shall use his/her position on the Board of Directors to fraudulently influence, coerce, manipulate, or mislead an auditor engaged in the performance of an audit for the purpose of rendering the financial statements materially misleading. Further, no part of the net earnings of the </w:t>
        </w:r>
      </w:ins>
      <w:ins w:id="124" w:author="beraquet" w:date="2017-09-15T12:36:00Z">
        <w:r w:rsidRPr="007268AB">
          <w:rPr>
            <w:rFonts w:ascii="Times New Roman" w:hAnsi="Times New Roman" w:cs="Times New Roman"/>
            <w:sz w:val="24"/>
            <w:szCs w:val="24"/>
          </w:rPr>
          <w:t>Corporation</w:t>
        </w:r>
      </w:ins>
      <w:ins w:id="125" w:author="beraquet" w:date="2017-09-15T12:35:00Z">
        <w:r w:rsidRPr="007268AB">
          <w:rPr>
            <w:rFonts w:ascii="Times New Roman" w:hAnsi="Times New Roman" w:cs="Times New Roman"/>
            <w:sz w:val="24"/>
            <w:szCs w:val="24"/>
          </w:rPr>
          <w:t xml:space="preserve"> shall inure to the benefit of, or be distributed to, its directors or officers, except that the </w:t>
        </w:r>
      </w:ins>
      <w:ins w:id="126" w:author="beraquet" w:date="2017-09-15T12:36:00Z">
        <w:r w:rsidRPr="007268AB">
          <w:rPr>
            <w:rFonts w:ascii="Times New Roman" w:hAnsi="Times New Roman" w:cs="Times New Roman"/>
            <w:sz w:val="24"/>
            <w:szCs w:val="24"/>
          </w:rPr>
          <w:t>Corporation</w:t>
        </w:r>
      </w:ins>
      <w:ins w:id="127" w:author="beraquet" w:date="2017-09-15T12:35:00Z">
        <w:r w:rsidRPr="007268AB">
          <w:rPr>
            <w:rFonts w:ascii="Times New Roman" w:hAnsi="Times New Roman" w:cs="Times New Roman"/>
            <w:sz w:val="24"/>
            <w:szCs w:val="24"/>
          </w:rPr>
          <w:t xml:space="preserve"> shall be authorized and empowered to pay reasonable compensation to such persons for services rendered.  </w:t>
        </w:r>
      </w:ins>
      <w:bookmarkEnd w:id="1"/>
    </w:p>
    <w:p w14:paraId="7FD7EB51" w14:textId="77777777" w:rsidR="007613DC" w:rsidRDefault="007613DC">
      <w:pPr>
        <w:rPr>
          <w:ins w:id="128" w:author="Bonnie Raquet" w:date="2018-01-08T14:57:00Z"/>
          <w:rFonts w:ascii="Calibri" w:hAnsi="Calibri"/>
          <w:sz w:val="24"/>
          <w:szCs w:val="24"/>
        </w:rPr>
      </w:pPr>
      <w:ins w:id="129" w:author="Bonnie Raquet" w:date="2018-01-08T14:57:00Z">
        <w:r>
          <w:rPr>
            <w:sz w:val="24"/>
            <w:szCs w:val="24"/>
          </w:rPr>
          <w:br w:type="page"/>
        </w:r>
      </w:ins>
    </w:p>
    <w:p w14:paraId="196B8F4B" w14:textId="77777777" w:rsidR="007268AB" w:rsidRPr="007268AB" w:rsidRDefault="007268AB" w:rsidP="008A47BB">
      <w:pPr>
        <w:pStyle w:val="PlainText"/>
        <w:ind w:left="720"/>
        <w:rPr>
          <w:sz w:val="24"/>
          <w:szCs w:val="24"/>
        </w:rPr>
      </w:pPr>
    </w:p>
    <w:sectPr w:rsidR="007268AB" w:rsidRPr="007268AB" w:rsidSect="00377CC8">
      <w:headerReference w:type="default" r:id="rId7"/>
      <w:footerReference w:type="default" r:id="rId8"/>
      <w:pgSz w:w="12240" w:h="16340"/>
      <w:pgMar w:top="1178" w:right="670" w:bottom="701" w:left="9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549089" w14:textId="77777777" w:rsidR="00A561A5" w:rsidRDefault="00A561A5" w:rsidP="00196931">
      <w:pPr>
        <w:spacing w:after="0" w:line="240" w:lineRule="auto"/>
      </w:pPr>
      <w:r>
        <w:separator/>
      </w:r>
    </w:p>
  </w:endnote>
  <w:endnote w:type="continuationSeparator" w:id="0">
    <w:p w14:paraId="6DDA404E" w14:textId="77777777" w:rsidR="00A561A5" w:rsidRDefault="00A561A5" w:rsidP="001969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10679295"/>
      <w:docPartObj>
        <w:docPartGallery w:val="Page Numbers (Bottom of Page)"/>
        <w:docPartUnique/>
      </w:docPartObj>
    </w:sdtPr>
    <w:sdtEndPr/>
    <w:sdtContent>
      <w:p w14:paraId="5200EBCB" w14:textId="77777777" w:rsidR="003F6920" w:rsidRDefault="003F6920">
        <w:pPr>
          <w:pStyle w:val="Footer"/>
          <w:jc w:val="right"/>
        </w:pPr>
        <w:r>
          <w:t xml:space="preserve">Page | </w:t>
        </w:r>
        <w:r>
          <w:fldChar w:fldCharType="begin"/>
        </w:r>
        <w:r>
          <w:instrText xml:space="preserve"> PAGE   \* MERGEFORMAT </w:instrText>
        </w:r>
        <w:r>
          <w:fldChar w:fldCharType="separate"/>
        </w:r>
        <w:r w:rsidR="007613DC">
          <w:rPr>
            <w:noProof/>
          </w:rPr>
          <w:t>1</w:t>
        </w:r>
        <w:r>
          <w:rPr>
            <w:noProof/>
          </w:rPr>
          <w:fldChar w:fldCharType="end"/>
        </w:r>
        <w:r>
          <w:t xml:space="preserve"> </w:t>
        </w:r>
      </w:p>
    </w:sdtContent>
  </w:sdt>
  <w:p w14:paraId="0862A6FD" w14:textId="77777777" w:rsidR="003F6920" w:rsidRDefault="003F69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B7AA86" w14:textId="77777777" w:rsidR="00A561A5" w:rsidRDefault="00A561A5" w:rsidP="00196931">
      <w:pPr>
        <w:spacing w:after="0" w:line="240" w:lineRule="auto"/>
      </w:pPr>
      <w:r>
        <w:separator/>
      </w:r>
    </w:p>
  </w:footnote>
  <w:footnote w:type="continuationSeparator" w:id="0">
    <w:p w14:paraId="4EB44964" w14:textId="77777777" w:rsidR="00A561A5" w:rsidRDefault="00A561A5" w:rsidP="001969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F49182" w14:textId="77777777" w:rsidR="00196931" w:rsidRDefault="00196931">
    <w:pPr>
      <w:pStyle w:val="Header"/>
    </w:pPr>
    <w:r>
      <w:t>FINAL</w:t>
    </w:r>
    <w:r w:rsidR="00522DDC">
      <w:t xml:space="preserve"> AS </w:t>
    </w:r>
    <w:r>
      <w:t>APPROVED by BOD</w:t>
    </w:r>
    <w:r w:rsidR="00522DDC">
      <w:t xml:space="preserve">, </w:t>
    </w:r>
    <w:r>
      <w:t>October 25, 2011</w:t>
    </w:r>
  </w:p>
  <w:p w14:paraId="4C7EDDCD" w14:textId="60DF9A28" w:rsidR="00522DDC" w:rsidRDefault="00522DDC">
    <w:pPr>
      <w:pStyle w:val="Header"/>
    </w:pPr>
    <w:r>
      <w:t xml:space="preserve">AMENDMENTS PROPOSED FOR Review and Approval </w:t>
    </w:r>
    <w:ins w:id="130" w:author="Bonnie Raquet [2]" w:date="2018-06-11T08:57:00Z">
      <w:r w:rsidR="003B477D">
        <w:t>June 13, 2018</w:t>
      </w:r>
    </w:ins>
  </w:p>
  <w:p w14:paraId="3A0FD671" w14:textId="77777777" w:rsidR="00522DDC" w:rsidRDefault="00522DD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452A0F"/>
    <w:multiLevelType w:val="hybridMultilevel"/>
    <w:tmpl w:val="9390980C"/>
    <w:lvl w:ilvl="0" w:tplc="3680150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C6C0212"/>
    <w:multiLevelType w:val="hybridMultilevel"/>
    <w:tmpl w:val="2DAED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E842B46"/>
    <w:multiLevelType w:val="hybridMultilevel"/>
    <w:tmpl w:val="AB44E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88253E9"/>
    <w:multiLevelType w:val="hybridMultilevel"/>
    <w:tmpl w:val="15861AEE"/>
    <w:lvl w:ilvl="0" w:tplc="3680150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Bonnie Raquet">
    <w15:presenceInfo w15:providerId="Windows Live" w15:userId="7fcc6a252b5f1c9a"/>
  </w15:person>
  <w15:person w15:author="Bonnie Raquet [2]">
    <w15:presenceInfo w15:providerId="None" w15:userId="Bonnie Raque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B5B8D"/>
    <w:rsid w:val="000B5B8D"/>
    <w:rsid w:val="000F79D2"/>
    <w:rsid w:val="00196931"/>
    <w:rsid w:val="00197DA0"/>
    <w:rsid w:val="001A436A"/>
    <w:rsid w:val="001C3C49"/>
    <w:rsid w:val="001E5F0C"/>
    <w:rsid w:val="00245B33"/>
    <w:rsid w:val="00306D64"/>
    <w:rsid w:val="003B477D"/>
    <w:rsid w:val="003F6920"/>
    <w:rsid w:val="00452ADF"/>
    <w:rsid w:val="004C3E30"/>
    <w:rsid w:val="00522DDC"/>
    <w:rsid w:val="00576585"/>
    <w:rsid w:val="006D0AA4"/>
    <w:rsid w:val="007268AB"/>
    <w:rsid w:val="007613DC"/>
    <w:rsid w:val="00854BE5"/>
    <w:rsid w:val="008A47BB"/>
    <w:rsid w:val="008A7937"/>
    <w:rsid w:val="009C1311"/>
    <w:rsid w:val="00A561A5"/>
    <w:rsid w:val="00C27763"/>
    <w:rsid w:val="00D55AA9"/>
    <w:rsid w:val="00FD02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EFF2F7"/>
  <w15:docId w15:val="{1C7A0E99-86D7-4D3E-8CA0-985028B89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B5B8D"/>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19693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6931"/>
  </w:style>
  <w:style w:type="paragraph" w:styleId="Footer">
    <w:name w:val="footer"/>
    <w:basedOn w:val="Normal"/>
    <w:link w:val="FooterChar"/>
    <w:uiPriority w:val="99"/>
    <w:unhideWhenUsed/>
    <w:rsid w:val="0019693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6931"/>
  </w:style>
  <w:style w:type="paragraph" w:styleId="BalloonText">
    <w:name w:val="Balloon Text"/>
    <w:basedOn w:val="Normal"/>
    <w:link w:val="BalloonTextChar"/>
    <w:uiPriority w:val="99"/>
    <w:semiHidden/>
    <w:unhideWhenUsed/>
    <w:rsid w:val="001969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6931"/>
    <w:rPr>
      <w:rFonts w:ascii="Tahoma" w:hAnsi="Tahoma" w:cs="Tahoma"/>
      <w:sz w:val="16"/>
      <w:szCs w:val="16"/>
    </w:rPr>
  </w:style>
  <w:style w:type="paragraph" w:styleId="PlainText">
    <w:name w:val="Plain Text"/>
    <w:basedOn w:val="Normal"/>
    <w:link w:val="PlainTextChar"/>
    <w:uiPriority w:val="99"/>
    <w:unhideWhenUsed/>
    <w:rsid w:val="00522DDC"/>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522DDC"/>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9511308">
      <w:bodyDiv w:val="1"/>
      <w:marLeft w:val="0"/>
      <w:marRight w:val="0"/>
      <w:marTop w:val="0"/>
      <w:marBottom w:val="0"/>
      <w:divBdr>
        <w:top w:val="none" w:sz="0" w:space="0" w:color="auto"/>
        <w:left w:val="none" w:sz="0" w:space="0" w:color="auto"/>
        <w:bottom w:val="none" w:sz="0" w:space="0" w:color="auto"/>
        <w:right w:val="none" w:sz="0" w:space="0" w:color="auto"/>
      </w:divBdr>
    </w:div>
    <w:div w:id="787090043">
      <w:bodyDiv w:val="1"/>
      <w:marLeft w:val="0"/>
      <w:marRight w:val="0"/>
      <w:marTop w:val="0"/>
      <w:marBottom w:val="0"/>
      <w:divBdr>
        <w:top w:val="none" w:sz="0" w:space="0" w:color="auto"/>
        <w:left w:val="none" w:sz="0" w:space="0" w:color="auto"/>
        <w:bottom w:val="none" w:sz="0" w:space="0" w:color="auto"/>
        <w:right w:val="none" w:sz="0" w:space="0" w:color="auto"/>
      </w:divBdr>
    </w:div>
    <w:div w:id="2087994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1</Pages>
  <Words>870</Words>
  <Characters>4964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beraquet</dc:creator>
  <cp:lastModifiedBy>Bonnie Raquet</cp:lastModifiedBy>
  <cp:revision>11</cp:revision>
  <dcterms:created xsi:type="dcterms:W3CDTF">2017-09-15T16:22:00Z</dcterms:created>
  <dcterms:modified xsi:type="dcterms:W3CDTF">2018-06-11T12:57:00Z</dcterms:modified>
</cp:coreProperties>
</file>