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99D" w:rsidRPr="00AE039D" w:rsidRDefault="00A1799D" w:rsidP="00A1799D">
      <w:pPr>
        <w:pStyle w:val="a6"/>
        <w:tabs>
          <w:tab w:val="left" w:pos="3969"/>
        </w:tabs>
        <w:rPr>
          <w:b/>
          <w:szCs w:val="28"/>
        </w:rPr>
      </w:pPr>
      <w:r w:rsidRPr="00AE039D">
        <w:rPr>
          <w:b/>
          <w:szCs w:val="28"/>
        </w:rPr>
        <w:t>Министерство образования и науки Российской Федерации</w:t>
      </w:r>
    </w:p>
    <w:p w:rsidR="00A1799D" w:rsidRPr="001F0109" w:rsidRDefault="00A1799D" w:rsidP="00A1799D">
      <w:pPr>
        <w:pStyle w:val="a6"/>
        <w:rPr>
          <w:b/>
          <w:sz w:val="16"/>
          <w:szCs w:val="16"/>
        </w:rPr>
      </w:pPr>
    </w:p>
    <w:p w:rsidR="00A1799D" w:rsidRPr="00AE039D" w:rsidRDefault="00A1799D" w:rsidP="00A1799D">
      <w:pPr>
        <w:pStyle w:val="a6"/>
        <w:rPr>
          <w:b/>
          <w:szCs w:val="28"/>
        </w:rPr>
      </w:pPr>
      <w:r w:rsidRPr="00AE039D">
        <w:rPr>
          <w:b/>
          <w:szCs w:val="28"/>
        </w:rPr>
        <w:t>федеральное государственное бюджетное образовательное учреждение</w:t>
      </w:r>
    </w:p>
    <w:p w:rsidR="00A1799D" w:rsidRPr="00AE039D" w:rsidRDefault="00A1799D" w:rsidP="00A1799D">
      <w:pPr>
        <w:pStyle w:val="a6"/>
        <w:rPr>
          <w:b/>
          <w:szCs w:val="28"/>
        </w:rPr>
      </w:pPr>
      <w:r w:rsidRPr="00AE039D">
        <w:rPr>
          <w:b/>
          <w:szCs w:val="28"/>
        </w:rPr>
        <w:t>высшего профессионального образования</w:t>
      </w:r>
    </w:p>
    <w:p w:rsidR="00A1799D" w:rsidRPr="001F0109" w:rsidRDefault="00A1799D" w:rsidP="00A1799D">
      <w:pPr>
        <w:pStyle w:val="a6"/>
        <w:rPr>
          <w:b/>
          <w:sz w:val="16"/>
          <w:szCs w:val="16"/>
        </w:rPr>
      </w:pPr>
    </w:p>
    <w:p w:rsidR="00A1799D" w:rsidRPr="0036193D" w:rsidRDefault="00A1799D" w:rsidP="00A1799D">
      <w:pPr>
        <w:pStyle w:val="a6"/>
        <w:rPr>
          <w:b/>
          <w:sz w:val="36"/>
          <w:szCs w:val="36"/>
        </w:rPr>
      </w:pPr>
      <w:r w:rsidRPr="0036193D">
        <w:rPr>
          <w:bCs/>
          <w:sz w:val="36"/>
          <w:szCs w:val="36"/>
        </w:rPr>
        <w:t>Балтийский государственный технический университет «ВОЕНМЕХ» им. Д.Ф. Устинова</w:t>
      </w:r>
    </w:p>
    <w:p w:rsidR="00A1799D" w:rsidRPr="00AE039D" w:rsidRDefault="00A1799D" w:rsidP="00A1799D">
      <w:pPr>
        <w:pStyle w:val="Normal1"/>
        <w:ind w:firstLine="142"/>
        <w:jc w:val="center"/>
        <w:rPr>
          <w:b/>
          <w:bCs/>
          <w:sz w:val="28"/>
          <w:szCs w:val="28"/>
        </w:rPr>
      </w:pPr>
    </w:p>
    <w:p w:rsidR="00A1799D" w:rsidRPr="00AE039D" w:rsidRDefault="00A1799D" w:rsidP="00A1799D">
      <w:pPr>
        <w:pStyle w:val="Normal1"/>
        <w:ind w:firstLine="142"/>
        <w:jc w:val="center"/>
        <w:rPr>
          <w:b/>
          <w:bCs/>
          <w:sz w:val="28"/>
          <w:szCs w:val="28"/>
        </w:rPr>
      </w:pPr>
      <w:r w:rsidRPr="00AE039D">
        <w:rPr>
          <w:b/>
          <w:bCs/>
          <w:sz w:val="28"/>
          <w:szCs w:val="28"/>
        </w:rPr>
        <w:t xml:space="preserve">Отчет о научно-исследовательской работе </w:t>
      </w:r>
      <w:r>
        <w:rPr>
          <w:b/>
          <w:bCs/>
          <w:sz w:val="28"/>
          <w:szCs w:val="28"/>
        </w:rPr>
        <w:t xml:space="preserve">магистранта </w:t>
      </w:r>
      <w:r w:rsidRPr="00AE039D">
        <w:rPr>
          <w:b/>
          <w:bCs/>
          <w:sz w:val="28"/>
          <w:szCs w:val="28"/>
        </w:rPr>
        <w:t>в семестре</w:t>
      </w:r>
    </w:p>
    <w:p w:rsidR="00A1799D" w:rsidRPr="00AE039D" w:rsidRDefault="00A1799D" w:rsidP="00A1799D">
      <w:pPr>
        <w:pStyle w:val="Normal1"/>
        <w:ind w:firstLine="142"/>
        <w:jc w:val="center"/>
        <w:rPr>
          <w:b/>
          <w:bCs/>
          <w:sz w:val="28"/>
          <w:szCs w:val="28"/>
        </w:r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77"/>
        <w:gridCol w:w="76"/>
        <w:gridCol w:w="2535"/>
        <w:gridCol w:w="99"/>
        <w:gridCol w:w="1085"/>
        <w:gridCol w:w="97"/>
        <w:gridCol w:w="2117"/>
      </w:tblGrid>
      <w:tr w:rsidR="00A1799D" w:rsidRPr="00284F12" w:rsidTr="00C24E37">
        <w:tc>
          <w:tcPr>
            <w:tcW w:w="5000" w:type="pct"/>
            <w:gridSpan w:val="7"/>
          </w:tcPr>
          <w:p w:rsidR="00A1799D" w:rsidRPr="008D0054" w:rsidRDefault="00A1799D" w:rsidP="00C24E37">
            <w:pPr>
              <w:rPr>
                <w:sz w:val="28"/>
                <w:szCs w:val="28"/>
              </w:rPr>
            </w:pPr>
          </w:p>
        </w:tc>
      </w:tr>
      <w:tr w:rsidR="00A1799D" w:rsidRPr="007F0EBF" w:rsidTr="00C24E37">
        <w:trPr>
          <w:trHeight w:val="106"/>
        </w:trPr>
        <w:tc>
          <w:tcPr>
            <w:tcW w:w="1833" w:type="pct"/>
          </w:tcPr>
          <w:p w:rsidR="00A1799D" w:rsidRPr="008D0054" w:rsidRDefault="00A1799D" w:rsidP="00C24E37">
            <w:pPr>
              <w:rPr>
                <w:sz w:val="28"/>
                <w:szCs w:val="28"/>
                <w:vertAlign w:val="superscript"/>
              </w:rPr>
            </w:pPr>
            <w:r w:rsidRPr="008D0054">
              <w:rPr>
                <w:sz w:val="28"/>
                <w:szCs w:val="28"/>
              </w:rPr>
              <w:t>Фамилия И.О. магистранта</w:t>
            </w:r>
          </w:p>
        </w:tc>
        <w:tc>
          <w:tcPr>
            <w:tcW w:w="40" w:type="pct"/>
          </w:tcPr>
          <w:p w:rsidR="00A1799D" w:rsidRPr="008D0054" w:rsidRDefault="00A1799D" w:rsidP="00C24E37">
            <w:pPr>
              <w:rPr>
                <w:sz w:val="28"/>
                <w:szCs w:val="28"/>
                <w:vertAlign w:val="superscript"/>
              </w:rPr>
            </w:pPr>
          </w:p>
        </w:tc>
        <w:tc>
          <w:tcPr>
            <w:tcW w:w="3127" w:type="pct"/>
            <w:gridSpan w:val="5"/>
          </w:tcPr>
          <w:p w:rsidR="00A1799D" w:rsidRPr="008D0054" w:rsidRDefault="00A1799D" w:rsidP="00C24E37">
            <w:pPr>
              <w:rPr>
                <w:sz w:val="28"/>
                <w:szCs w:val="28"/>
              </w:rPr>
            </w:pPr>
            <w:r>
              <w:rPr>
                <w:sz w:val="28"/>
                <w:szCs w:val="28"/>
              </w:rPr>
              <w:t>Кобзарь</w:t>
            </w:r>
            <w:r w:rsidRPr="008D0054">
              <w:rPr>
                <w:sz w:val="28"/>
                <w:szCs w:val="28"/>
              </w:rPr>
              <w:t xml:space="preserve"> Д.Д.</w:t>
            </w:r>
          </w:p>
        </w:tc>
      </w:tr>
      <w:tr w:rsidR="00A1799D" w:rsidRPr="00FF79ED" w:rsidTr="00C24E37">
        <w:trPr>
          <w:trHeight w:val="106"/>
        </w:trPr>
        <w:tc>
          <w:tcPr>
            <w:tcW w:w="1833" w:type="pct"/>
          </w:tcPr>
          <w:p w:rsidR="00A1799D" w:rsidRPr="008D0054" w:rsidRDefault="00A1799D" w:rsidP="00C24E37">
            <w:pPr>
              <w:rPr>
                <w:i/>
                <w:sz w:val="28"/>
                <w:szCs w:val="28"/>
                <w:vertAlign w:val="superscript"/>
              </w:rPr>
            </w:pPr>
            <w:r w:rsidRPr="008D0054">
              <w:rPr>
                <w:sz w:val="28"/>
                <w:szCs w:val="28"/>
              </w:rPr>
              <w:t>Тема магистерской диссертации</w:t>
            </w:r>
          </w:p>
        </w:tc>
        <w:tc>
          <w:tcPr>
            <w:tcW w:w="40" w:type="pct"/>
          </w:tcPr>
          <w:p w:rsidR="00A1799D" w:rsidRPr="008D0054" w:rsidRDefault="00A1799D" w:rsidP="00C24E37">
            <w:pPr>
              <w:rPr>
                <w:i/>
                <w:sz w:val="28"/>
                <w:szCs w:val="28"/>
                <w:vertAlign w:val="superscript"/>
              </w:rPr>
            </w:pPr>
          </w:p>
        </w:tc>
        <w:tc>
          <w:tcPr>
            <w:tcW w:w="3127" w:type="pct"/>
            <w:gridSpan w:val="5"/>
          </w:tcPr>
          <w:p w:rsidR="00A1799D" w:rsidRPr="008D0054" w:rsidRDefault="00FF79ED" w:rsidP="00C24E37">
            <w:pPr>
              <w:rPr>
                <w:sz w:val="28"/>
                <w:szCs w:val="28"/>
              </w:rPr>
            </w:pPr>
            <w:r w:rsidRPr="00FF79ED">
              <w:rPr>
                <w:sz w:val="28"/>
                <w:szCs w:val="28"/>
              </w:rPr>
              <w:t>Улучшение акустических параметров вентиляционного канального глушителя с цилиндрической звукопоглощающей вставкой.</w:t>
            </w:r>
          </w:p>
        </w:tc>
      </w:tr>
      <w:tr w:rsidR="00A1799D" w:rsidRPr="00284F12" w:rsidTr="00C24E37">
        <w:trPr>
          <w:trHeight w:val="296"/>
        </w:trPr>
        <w:tc>
          <w:tcPr>
            <w:tcW w:w="1833" w:type="pct"/>
            <w:vAlign w:val="center"/>
          </w:tcPr>
          <w:p w:rsidR="00A1799D" w:rsidRPr="008D0054" w:rsidRDefault="00A1799D" w:rsidP="00C24E37">
            <w:pPr>
              <w:rPr>
                <w:sz w:val="28"/>
                <w:szCs w:val="28"/>
              </w:rPr>
            </w:pPr>
            <w:r w:rsidRPr="008D0054">
              <w:rPr>
                <w:sz w:val="28"/>
                <w:szCs w:val="28"/>
              </w:rPr>
              <w:t>Факультет</w:t>
            </w:r>
          </w:p>
          <w:p w:rsidR="00A1799D" w:rsidRPr="008D0054" w:rsidRDefault="00A1799D" w:rsidP="00C24E37">
            <w:pPr>
              <w:rPr>
                <w:sz w:val="28"/>
                <w:szCs w:val="28"/>
              </w:rPr>
            </w:pPr>
            <w:r w:rsidRPr="008D0054">
              <w:rPr>
                <w:sz w:val="28"/>
                <w:szCs w:val="28"/>
              </w:rPr>
              <w:t>Кафедра</w:t>
            </w:r>
          </w:p>
        </w:tc>
        <w:tc>
          <w:tcPr>
            <w:tcW w:w="40" w:type="pct"/>
          </w:tcPr>
          <w:p w:rsidR="00A1799D" w:rsidRPr="008D0054" w:rsidRDefault="00A1799D" w:rsidP="00C24E37">
            <w:pPr>
              <w:rPr>
                <w:sz w:val="28"/>
                <w:szCs w:val="28"/>
              </w:rPr>
            </w:pPr>
          </w:p>
        </w:tc>
        <w:tc>
          <w:tcPr>
            <w:tcW w:w="3127" w:type="pct"/>
            <w:gridSpan w:val="5"/>
          </w:tcPr>
          <w:p w:rsidR="00A1799D" w:rsidRPr="008D0054" w:rsidRDefault="00A1799D" w:rsidP="00C24E37">
            <w:pPr>
              <w:rPr>
                <w:sz w:val="28"/>
                <w:szCs w:val="28"/>
              </w:rPr>
            </w:pPr>
            <w:r w:rsidRPr="008D0054">
              <w:rPr>
                <w:sz w:val="28"/>
                <w:szCs w:val="28"/>
              </w:rPr>
              <w:t>О «Естественнонаучный»</w:t>
            </w:r>
          </w:p>
          <w:p w:rsidR="00A1799D" w:rsidRPr="008D0054" w:rsidRDefault="00A1799D" w:rsidP="00C24E37">
            <w:pPr>
              <w:rPr>
                <w:sz w:val="28"/>
                <w:szCs w:val="28"/>
              </w:rPr>
            </w:pPr>
            <w:r w:rsidRPr="008D0054">
              <w:rPr>
                <w:sz w:val="28"/>
                <w:szCs w:val="28"/>
              </w:rPr>
              <w:t>О</w:t>
            </w:r>
            <w:proofErr w:type="gramStart"/>
            <w:r w:rsidRPr="008D0054">
              <w:rPr>
                <w:sz w:val="28"/>
                <w:szCs w:val="28"/>
              </w:rPr>
              <w:t>1</w:t>
            </w:r>
            <w:proofErr w:type="gramEnd"/>
            <w:r w:rsidRPr="008D0054">
              <w:rPr>
                <w:sz w:val="28"/>
                <w:szCs w:val="28"/>
              </w:rPr>
              <w:t xml:space="preserve"> «Экология и безопасность жизнедеятельности»</w:t>
            </w:r>
          </w:p>
        </w:tc>
      </w:tr>
      <w:tr w:rsidR="00A1799D" w:rsidRPr="00284F12" w:rsidTr="00C24E37">
        <w:trPr>
          <w:trHeight w:val="731"/>
        </w:trPr>
        <w:tc>
          <w:tcPr>
            <w:tcW w:w="1833" w:type="pct"/>
          </w:tcPr>
          <w:p w:rsidR="00A1799D" w:rsidRPr="008D0054" w:rsidRDefault="00A1799D" w:rsidP="00C24E37">
            <w:pPr>
              <w:rPr>
                <w:sz w:val="28"/>
                <w:szCs w:val="28"/>
              </w:rPr>
            </w:pPr>
            <w:r w:rsidRPr="008D0054">
              <w:rPr>
                <w:sz w:val="28"/>
                <w:szCs w:val="28"/>
              </w:rPr>
              <w:t>Шифр и наименование направления</w:t>
            </w:r>
          </w:p>
        </w:tc>
        <w:tc>
          <w:tcPr>
            <w:tcW w:w="40" w:type="pct"/>
          </w:tcPr>
          <w:p w:rsidR="00A1799D" w:rsidRPr="008D0054" w:rsidRDefault="00A1799D" w:rsidP="00C24E37">
            <w:pPr>
              <w:rPr>
                <w:sz w:val="28"/>
                <w:szCs w:val="28"/>
              </w:rPr>
            </w:pPr>
          </w:p>
        </w:tc>
        <w:tc>
          <w:tcPr>
            <w:tcW w:w="3127" w:type="pct"/>
            <w:gridSpan w:val="5"/>
          </w:tcPr>
          <w:p w:rsidR="00A1799D" w:rsidRPr="008D0054" w:rsidRDefault="00A1799D" w:rsidP="00C24E37">
            <w:pPr>
              <w:rPr>
                <w:sz w:val="28"/>
                <w:szCs w:val="28"/>
              </w:rPr>
            </w:pPr>
            <w:proofErr w:type="spellStart"/>
            <w:r w:rsidRPr="008D0054">
              <w:rPr>
                <w:sz w:val="28"/>
                <w:szCs w:val="28"/>
              </w:rPr>
              <w:t>Техносферная</w:t>
            </w:r>
            <w:proofErr w:type="spellEnd"/>
            <w:r w:rsidRPr="008D0054">
              <w:rPr>
                <w:sz w:val="28"/>
                <w:szCs w:val="28"/>
              </w:rPr>
              <w:t xml:space="preserve"> безопасность 20.04.01</w:t>
            </w:r>
          </w:p>
        </w:tc>
      </w:tr>
      <w:tr w:rsidR="00A1799D" w:rsidRPr="00284F12" w:rsidTr="00C24E37">
        <w:tc>
          <w:tcPr>
            <w:tcW w:w="1833" w:type="pct"/>
          </w:tcPr>
          <w:p w:rsidR="00A1799D" w:rsidRPr="008D0054" w:rsidRDefault="00A1799D" w:rsidP="00C24E37">
            <w:pPr>
              <w:rPr>
                <w:sz w:val="28"/>
                <w:szCs w:val="28"/>
              </w:rPr>
            </w:pPr>
            <w:r w:rsidRPr="008D0054">
              <w:rPr>
                <w:sz w:val="28"/>
                <w:szCs w:val="28"/>
              </w:rPr>
              <w:t>Наименование магистерской программы</w:t>
            </w:r>
          </w:p>
        </w:tc>
        <w:tc>
          <w:tcPr>
            <w:tcW w:w="40" w:type="pct"/>
          </w:tcPr>
          <w:p w:rsidR="00A1799D" w:rsidRPr="008D0054" w:rsidRDefault="00A1799D" w:rsidP="00C24E37">
            <w:pPr>
              <w:rPr>
                <w:sz w:val="28"/>
                <w:szCs w:val="28"/>
              </w:rPr>
            </w:pPr>
          </w:p>
        </w:tc>
        <w:tc>
          <w:tcPr>
            <w:tcW w:w="3127" w:type="pct"/>
            <w:gridSpan w:val="5"/>
          </w:tcPr>
          <w:p w:rsidR="00A1799D" w:rsidRPr="008D0054" w:rsidRDefault="00A1799D" w:rsidP="00C24E37">
            <w:pPr>
              <w:rPr>
                <w:sz w:val="28"/>
                <w:szCs w:val="28"/>
              </w:rPr>
            </w:pPr>
            <w:r w:rsidRPr="008D0054">
              <w:rPr>
                <w:sz w:val="28"/>
                <w:szCs w:val="28"/>
              </w:rPr>
              <w:t>Инженерная защита окружающей среды</w:t>
            </w:r>
          </w:p>
        </w:tc>
      </w:tr>
      <w:tr w:rsidR="00A1799D" w:rsidRPr="00284F12" w:rsidTr="00C24E37">
        <w:tc>
          <w:tcPr>
            <w:tcW w:w="1833" w:type="pct"/>
          </w:tcPr>
          <w:p w:rsidR="00A1799D" w:rsidRPr="008D0054" w:rsidRDefault="00A1799D" w:rsidP="00C24E37">
            <w:pPr>
              <w:rPr>
                <w:sz w:val="28"/>
                <w:szCs w:val="28"/>
              </w:rPr>
            </w:pPr>
            <w:r w:rsidRPr="008D0054">
              <w:rPr>
                <w:sz w:val="28"/>
                <w:szCs w:val="28"/>
              </w:rPr>
              <w:t xml:space="preserve">Руководитель магистерской программы </w:t>
            </w:r>
          </w:p>
        </w:tc>
        <w:tc>
          <w:tcPr>
            <w:tcW w:w="40" w:type="pct"/>
          </w:tcPr>
          <w:p w:rsidR="00A1799D" w:rsidRPr="008D0054" w:rsidRDefault="00A1799D" w:rsidP="00C24E37">
            <w:pPr>
              <w:rPr>
                <w:sz w:val="28"/>
                <w:szCs w:val="28"/>
              </w:rPr>
            </w:pPr>
          </w:p>
        </w:tc>
        <w:tc>
          <w:tcPr>
            <w:tcW w:w="3127" w:type="pct"/>
            <w:gridSpan w:val="5"/>
          </w:tcPr>
          <w:p w:rsidR="00A1799D" w:rsidRPr="008D0054" w:rsidRDefault="00A1799D" w:rsidP="00C24E37">
            <w:pPr>
              <w:rPr>
                <w:sz w:val="28"/>
                <w:szCs w:val="28"/>
              </w:rPr>
            </w:pPr>
            <w:r w:rsidRPr="008D0054">
              <w:rPr>
                <w:sz w:val="28"/>
                <w:szCs w:val="28"/>
              </w:rPr>
              <w:t>Иванов Н.И.</w:t>
            </w:r>
          </w:p>
        </w:tc>
      </w:tr>
      <w:tr w:rsidR="00A1799D" w:rsidRPr="00284F12" w:rsidTr="00C24E37">
        <w:trPr>
          <w:trHeight w:val="390"/>
        </w:trPr>
        <w:tc>
          <w:tcPr>
            <w:tcW w:w="1833" w:type="pct"/>
          </w:tcPr>
          <w:p w:rsidR="00A1799D" w:rsidRPr="008D0054" w:rsidRDefault="00A1799D" w:rsidP="00C24E37">
            <w:pPr>
              <w:rPr>
                <w:sz w:val="28"/>
                <w:szCs w:val="28"/>
              </w:rPr>
            </w:pPr>
            <w:r w:rsidRPr="008D0054">
              <w:rPr>
                <w:sz w:val="28"/>
                <w:szCs w:val="28"/>
              </w:rPr>
              <w:t>Научный руководитель магистранта</w:t>
            </w:r>
          </w:p>
        </w:tc>
        <w:tc>
          <w:tcPr>
            <w:tcW w:w="40" w:type="pct"/>
          </w:tcPr>
          <w:p w:rsidR="00A1799D" w:rsidRPr="008D0054" w:rsidRDefault="00A1799D" w:rsidP="00C24E37">
            <w:pPr>
              <w:rPr>
                <w:sz w:val="28"/>
                <w:szCs w:val="28"/>
              </w:rPr>
            </w:pPr>
          </w:p>
        </w:tc>
        <w:tc>
          <w:tcPr>
            <w:tcW w:w="3127" w:type="pct"/>
            <w:gridSpan w:val="5"/>
          </w:tcPr>
          <w:p w:rsidR="00A1799D" w:rsidRPr="008D0054" w:rsidRDefault="00A1799D" w:rsidP="00C24E37">
            <w:pPr>
              <w:rPr>
                <w:sz w:val="28"/>
                <w:szCs w:val="28"/>
              </w:rPr>
            </w:pPr>
            <w:r>
              <w:rPr>
                <w:sz w:val="28"/>
                <w:szCs w:val="28"/>
              </w:rPr>
              <w:t>Олейников А.Ю.</w:t>
            </w:r>
          </w:p>
        </w:tc>
      </w:tr>
      <w:tr w:rsidR="00A1799D" w:rsidRPr="00284F12" w:rsidTr="00C24E37">
        <w:trPr>
          <w:trHeight w:val="490"/>
        </w:trPr>
        <w:tc>
          <w:tcPr>
            <w:tcW w:w="1833" w:type="pct"/>
            <w:vAlign w:val="center"/>
          </w:tcPr>
          <w:p w:rsidR="00A1799D" w:rsidRPr="008D0054" w:rsidRDefault="00A1799D" w:rsidP="00C24E37">
            <w:pPr>
              <w:rPr>
                <w:sz w:val="28"/>
                <w:szCs w:val="28"/>
              </w:rPr>
            </w:pPr>
            <w:r w:rsidRPr="008D0054">
              <w:rPr>
                <w:sz w:val="28"/>
                <w:szCs w:val="28"/>
              </w:rPr>
              <w:t>Дата зачисления</w:t>
            </w:r>
          </w:p>
        </w:tc>
        <w:tc>
          <w:tcPr>
            <w:tcW w:w="40" w:type="pct"/>
          </w:tcPr>
          <w:p w:rsidR="00A1799D" w:rsidRPr="008D0054" w:rsidRDefault="00A1799D" w:rsidP="00C24E37">
            <w:pPr>
              <w:rPr>
                <w:sz w:val="28"/>
                <w:szCs w:val="28"/>
              </w:rPr>
            </w:pPr>
          </w:p>
        </w:tc>
        <w:tc>
          <w:tcPr>
            <w:tcW w:w="1336" w:type="pct"/>
          </w:tcPr>
          <w:p w:rsidR="00A1799D" w:rsidRPr="008D0054" w:rsidRDefault="00A1799D" w:rsidP="00C24E37">
            <w:pPr>
              <w:rPr>
                <w:sz w:val="28"/>
                <w:szCs w:val="28"/>
              </w:rPr>
            </w:pPr>
          </w:p>
        </w:tc>
        <w:tc>
          <w:tcPr>
            <w:tcW w:w="52" w:type="pct"/>
          </w:tcPr>
          <w:p w:rsidR="00A1799D" w:rsidRPr="008D0054" w:rsidRDefault="00A1799D" w:rsidP="00C24E37">
            <w:pPr>
              <w:rPr>
                <w:sz w:val="28"/>
                <w:szCs w:val="28"/>
              </w:rPr>
            </w:pPr>
          </w:p>
        </w:tc>
        <w:tc>
          <w:tcPr>
            <w:tcW w:w="572" w:type="pct"/>
            <w:vAlign w:val="center"/>
          </w:tcPr>
          <w:p w:rsidR="00A1799D" w:rsidRPr="008D0054" w:rsidRDefault="00A1799D" w:rsidP="00C24E37">
            <w:pPr>
              <w:jc w:val="center"/>
              <w:rPr>
                <w:sz w:val="28"/>
                <w:szCs w:val="28"/>
              </w:rPr>
            </w:pPr>
            <w:r w:rsidRPr="008D0054">
              <w:rPr>
                <w:sz w:val="28"/>
                <w:szCs w:val="28"/>
              </w:rPr>
              <w:t>Группа</w:t>
            </w:r>
          </w:p>
        </w:tc>
        <w:tc>
          <w:tcPr>
            <w:tcW w:w="51" w:type="pct"/>
          </w:tcPr>
          <w:p w:rsidR="00A1799D" w:rsidRPr="008D0054" w:rsidRDefault="00A1799D" w:rsidP="00C24E37">
            <w:pPr>
              <w:rPr>
                <w:sz w:val="28"/>
                <w:szCs w:val="28"/>
              </w:rPr>
            </w:pPr>
          </w:p>
        </w:tc>
        <w:tc>
          <w:tcPr>
            <w:tcW w:w="1116" w:type="pct"/>
          </w:tcPr>
          <w:p w:rsidR="00A1799D" w:rsidRPr="008D0054" w:rsidRDefault="00A1799D" w:rsidP="00C24E37">
            <w:pPr>
              <w:rPr>
                <w:sz w:val="28"/>
                <w:szCs w:val="28"/>
              </w:rPr>
            </w:pPr>
            <w:r w:rsidRPr="008D0054">
              <w:rPr>
                <w:sz w:val="28"/>
                <w:szCs w:val="28"/>
              </w:rPr>
              <w:t>О1М31</w:t>
            </w:r>
          </w:p>
        </w:tc>
      </w:tr>
    </w:tbl>
    <w:p w:rsidR="00A1799D" w:rsidRDefault="00A1799D" w:rsidP="00A1799D">
      <w:pPr>
        <w:pStyle w:val="Normal1"/>
        <w:ind w:firstLine="142"/>
        <w:jc w:val="right"/>
        <w:rPr>
          <w:bCs/>
          <w:sz w:val="28"/>
          <w:szCs w:val="28"/>
        </w:rPr>
      </w:pPr>
    </w:p>
    <w:p w:rsidR="00A1799D" w:rsidRPr="00C4576B" w:rsidRDefault="00A1799D" w:rsidP="00A1799D">
      <w:pPr>
        <w:rPr>
          <w:rFonts w:ascii="Times New Roman" w:hAnsi="Times New Roman"/>
          <w:bCs/>
          <w:sz w:val="28"/>
          <w:szCs w:val="28"/>
        </w:rPr>
      </w:pPr>
      <w:r>
        <w:rPr>
          <w:bCs/>
          <w:sz w:val="28"/>
          <w:szCs w:val="28"/>
        </w:rPr>
        <w:br w:type="page"/>
      </w:r>
    </w:p>
    <w:p w:rsidR="00E400E0" w:rsidRDefault="00E400E0" w:rsidP="00E400E0">
      <w:pPr>
        <w:spacing w:line="360" w:lineRule="auto"/>
        <w:jc w:val="center"/>
        <w:rPr>
          <w:rFonts w:ascii="Times New Roman" w:hAnsi="Times New Roman"/>
          <w:b/>
        </w:rPr>
      </w:pPr>
      <w:r w:rsidRPr="00E400E0">
        <w:rPr>
          <w:rFonts w:ascii="Times New Roman" w:hAnsi="Times New Roman"/>
          <w:b/>
          <w:sz w:val="32"/>
        </w:rPr>
        <w:lastRenderedPageBreak/>
        <w:t>Список сокращений:</w:t>
      </w:r>
    </w:p>
    <w:p w:rsidR="006F10C6" w:rsidRDefault="006F10C6" w:rsidP="006F10C6">
      <w:pPr>
        <w:spacing w:after="0" w:line="360" w:lineRule="auto"/>
        <w:jc w:val="both"/>
        <w:rPr>
          <w:rFonts w:ascii="Times New Roman" w:hAnsi="Times New Roman"/>
          <w:sz w:val="28"/>
        </w:rPr>
      </w:pPr>
      <w:r>
        <w:rPr>
          <w:rFonts w:ascii="Times New Roman" w:hAnsi="Times New Roman"/>
          <w:sz w:val="28"/>
        </w:rPr>
        <w:t>СНиП – Строительные нормы и правила;</w:t>
      </w:r>
    </w:p>
    <w:p w:rsidR="006F10C6" w:rsidRDefault="006F10C6" w:rsidP="006F10C6">
      <w:pPr>
        <w:spacing w:after="0" w:line="360" w:lineRule="auto"/>
        <w:jc w:val="both"/>
        <w:rPr>
          <w:rFonts w:ascii="Times New Roman" w:hAnsi="Times New Roman"/>
          <w:sz w:val="28"/>
        </w:rPr>
      </w:pPr>
      <w:r>
        <w:rPr>
          <w:rFonts w:ascii="Times New Roman" w:hAnsi="Times New Roman"/>
          <w:sz w:val="28"/>
          <w:lang w:val="en-US"/>
        </w:rPr>
        <w:t>CSA</w:t>
      </w:r>
      <w:r w:rsidRPr="006F10C6">
        <w:rPr>
          <w:rFonts w:ascii="Times New Roman" w:hAnsi="Times New Roman"/>
          <w:sz w:val="28"/>
        </w:rPr>
        <w:t xml:space="preserve"> – </w:t>
      </w:r>
      <w:r>
        <w:rPr>
          <w:rFonts w:ascii="Times New Roman" w:hAnsi="Times New Roman"/>
          <w:sz w:val="28"/>
        </w:rPr>
        <w:t>Шумоглушители для круглых воздуховодов с цилиндрическим корпусом;</w:t>
      </w:r>
    </w:p>
    <w:p w:rsidR="006F10C6" w:rsidRDefault="006F10C6" w:rsidP="006F10C6">
      <w:pPr>
        <w:spacing w:after="0" w:line="360" w:lineRule="auto"/>
        <w:jc w:val="both"/>
        <w:rPr>
          <w:rFonts w:ascii="Times New Roman" w:hAnsi="Times New Roman"/>
          <w:sz w:val="28"/>
        </w:rPr>
      </w:pPr>
      <w:r>
        <w:rPr>
          <w:rFonts w:ascii="Times New Roman" w:hAnsi="Times New Roman"/>
          <w:sz w:val="28"/>
          <w:lang w:val="en-US"/>
        </w:rPr>
        <w:t>CSR</w:t>
      </w:r>
      <w:r w:rsidRPr="006F10C6">
        <w:rPr>
          <w:rFonts w:ascii="Times New Roman" w:hAnsi="Times New Roman"/>
          <w:sz w:val="28"/>
        </w:rPr>
        <w:t xml:space="preserve"> – </w:t>
      </w:r>
      <w:r>
        <w:rPr>
          <w:rFonts w:ascii="Times New Roman" w:hAnsi="Times New Roman"/>
          <w:sz w:val="28"/>
        </w:rPr>
        <w:t>Шумоглушители для круглых воздуховодов</w:t>
      </w:r>
      <w:r w:rsidRPr="00E400E0">
        <w:rPr>
          <w:rFonts w:ascii="Times New Roman" w:hAnsi="Times New Roman"/>
          <w:b/>
        </w:rPr>
        <w:t xml:space="preserve"> </w:t>
      </w:r>
      <w:r>
        <w:rPr>
          <w:rFonts w:ascii="Times New Roman" w:hAnsi="Times New Roman"/>
          <w:b/>
        </w:rPr>
        <w:t xml:space="preserve">с </w:t>
      </w:r>
      <w:r w:rsidRPr="006F10C6">
        <w:rPr>
          <w:rFonts w:ascii="Times New Roman" w:hAnsi="Times New Roman"/>
          <w:sz w:val="28"/>
        </w:rPr>
        <w:t>прямоугольным корпусом;</w:t>
      </w:r>
    </w:p>
    <w:p w:rsidR="006F10C6" w:rsidRDefault="006F10C6" w:rsidP="006F10C6">
      <w:pPr>
        <w:spacing w:after="0" w:line="360" w:lineRule="auto"/>
        <w:jc w:val="both"/>
        <w:rPr>
          <w:rFonts w:ascii="Times New Roman" w:hAnsi="Times New Roman"/>
          <w:sz w:val="28"/>
        </w:rPr>
      </w:pPr>
      <w:r>
        <w:rPr>
          <w:rFonts w:ascii="Times New Roman" w:hAnsi="Times New Roman"/>
          <w:sz w:val="28"/>
          <w:lang w:val="en-US"/>
        </w:rPr>
        <w:t>CSI</w:t>
      </w:r>
      <w:r w:rsidRPr="006F10C6">
        <w:rPr>
          <w:rFonts w:ascii="Times New Roman" w:hAnsi="Times New Roman"/>
          <w:sz w:val="28"/>
        </w:rPr>
        <w:t xml:space="preserve"> – </w:t>
      </w:r>
      <w:r>
        <w:rPr>
          <w:rFonts w:ascii="Times New Roman" w:hAnsi="Times New Roman"/>
          <w:sz w:val="28"/>
        </w:rPr>
        <w:t>Шумоглушители для круглых воздуховодов с прямоугольным корпусом</w:t>
      </w:r>
      <w:r w:rsidRPr="00E400E0">
        <w:rPr>
          <w:rFonts w:ascii="Times New Roman" w:hAnsi="Times New Roman"/>
          <w:b/>
        </w:rPr>
        <w:t xml:space="preserve"> </w:t>
      </w:r>
      <w:r>
        <w:rPr>
          <w:rFonts w:ascii="Times New Roman" w:hAnsi="Times New Roman"/>
          <w:sz w:val="28"/>
        </w:rPr>
        <w:t>и дополнительной звукопоглощающей пластиной;</w:t>
      </w:r>
    </w:p>
    <w:p w:rsidR="006F10C6" w:rsidRDefault="006F10C6" w:rsidP="006F10C6">
      <w:pPr>
        <w:spacing w:after="0" w:line="360" w:lineRule="auto"/>
        <w:jc w:val="both"/>
        <w:rPr>
          <w:rFonts w:ascii="Times New Roman" w:hAnsi="Times New Roman"/>
          <w:sz w:val="28"/>
        </w:rPr>
      </w:pPr>
      <w:r>
        <w:rPr>
          <w:rFonts w:ascii="Times New Roman" w:hAnsi="Times New Roman"/>
          <w:sz w:val="28"/>
          <w:lang w:val="en-US"/>
        </w:rPr>
        <w:t>CSD</w:t>
      </w:r>
      <w:r w:rsidRPr="006F10C6">
        <w:rPr>
          <w:rFonts w:ascii="Times New Roman" w:hAnsi="Times New Roman"/>
          <w:sz w:val="28"/>
        </w:rPr>
        <w:t xml:space="preserve"> – </w:t>
      </w:r>
      <w:r>
        <w:rPr>
          <w:rFonts w:ascii="Times New Roman" w:hAnsi="Times New Roman"/>
          <w:sz w:val="28"/>
        </w:rPr>
        <w:t>Шумоглушители для круглых воздуховодов с цилиндрическим корпусом</w:t>
      </w:r>
      <w:r w:rsidRPr="00E400E0">
        <w:rPr>
          <w:rFonts w:ascii="Times New Roman" w:hAnsi="Times New Roman"/>
          <w:b/>
        </w:rPr>
        <w:t xml:space="preserve"> </w:t>
      </w:r>
      <w:r>
        <w:rPr>
          <w:rFonts w:ascii="Times New Roman" w:hAnsi="Times New Roman"/>
          <w:sz w:val="28"/>
        </w:rPr>
        <w:t>и дополнительной звукопоглощающей пластиной;</w:t>
      </w:r>
    </w:p>
    <w:p w:rsidR="006F10C6" w:rsidRDefault="006F10C6" w:rsidP="006F10C6">
      <w:pPr>
        <w:spacing w:after="0" w:line="360" w:lineRule="auto"/>
        <w:jc w:val="both"/>
        <w:rPr>
          <w:rFonts w:ascii="Times New Roman" w:hAnsi="Times New Roman"/>
          <w:sz w:val="28"/>
        </w:rPr>
      </w:pPr>
      <w:r>
        <w:rPr>
          <w:rFonts w:ascii="Times New Roman" w:hAnsi="Times New Roman"/>
          <w:sz w:val="28"/>
          <w:lang w:val="en-US"/>
        </w:rPr>
        <w:t>RSA</w:t>
      </w:r>
      <w:r w:rsidRPr="006F10C6">
        <w:rPr>
          <w:rFonts w:ascii="Times New Roman" w:hAnsi="Times New Roman"/>
          <w:sz w:val="28"/>
        </w:rPr>
        <w:t xml:space="preserve"> – </w:t>
      </w:r>
      <w:r>
        <w:rPr>
          <w:rFonts w:ascii="Times New Roman" w:hAnsi="Times New Roman"/>
          <w:sz w:val="28"/>
        </w:rPr>
        <w:t>Шумоглушители для прямоугольных воздуховодов с прямоугольным корпусом</w:t>
      </w:r>
      <w:r w:rsidRPr="00E400E0">
        <w:rPr>
          <w:rFonts w:ascii="Times New Roman" w:hAnsi="Times New Roman"/>
          <w:b/>
        </w:rPr>
        <w:t xml:space="preserve"> </w:t>
      </w:r>
      <w:r>
        <w:rPr>
          <w:rFonts w:ascii="Times New Roman" w:hAnsi="Times New Roman"/>
          <w:sz w:val="28"/>
        </w:rPr>
        <w:t>и дополнительными звукопоглощающими пластинами;</w:t>
      </w:r>
    </w:p>
    <w:p w:rsidR="006F10C6" w:rsidRDefault="006F10C6" w:rsidP="006F10C6">
      <w:pPr>
        <w:spacing w:after="0" w:line="360" w:lineRule="auto"/>
        <w:jc w:val="both"/>
        <w:rPr>
          <w:rFonts w:ascii="Times New Roman" w:hAnsi="Times New Roman"/>
          <w:sz w:val="28"/>
        </w:rPr>
      </w:pPr>
      <w:r>
        <w:rPr>
          <w:rFonts w:ascii="Times New Roman" w:hAnsi="Times New Roman"/>
          <w:sz w:val="28"/>
          <w:lang w:val="en-US"/>
        </w:rPr>
        <w:t>CSU</w:t>
      </w:r>
      <w:r w:rsidRPr="006F10C6">
        <w:rPr>
          <w:rFonts w:ascii="Times New Roman" w:hAnsi="Times New Roman"/>
          <w:sz w:val="28"/>
        </w:rPr>
        <w:t xml:space="preserve"> –</w:t>
      </w:r>
      <w:r>
        <w:rPr>
          <w:rFonts w:ascii="Times New Roman" w:hAnsi="Times New Roman"/>
          <w:sz w:val="28"/>
        </w:rPr>
        <w:t xml:space="preserve"> Угловые шумоглушители для круглых воздуховодов с цилиндрическим корпусом;</w:t>
      </w:r>
    </w:p>
    <w:p w:rsidR="006F10C6" w:rsidRPr="006F10C6" w:rsidRDefault="006F10C6" w:rsidP="006F10C6">
      <w:pPr>
        <w:spacing w:after="0" w:line="360" w:lineRule="auto"/>
        <w:jc w:val="both"/>
        <w:rPr>
          <w:rFonts w:ascii="Times New Roman" w:hAnsi="Times New Roman"/>
          <w:sz w:val="28"/>
        </w:rPr>
      </w:pPr>
      <w:r>
        <w:rPr>
          <w:rFonts w:ascii="Times New Roman" w:hAnsi="Times New Roman"/>
          <w:sz w:val="28"/>
          <w:lang w:val="en-US"/>
        </w:rPr>
        <w:t>CSV</w:t>
      </w:r>
      <w:r>
        <w:rPr>
          <w:rFonts w:ascii="Times New Roman" w:hAnsi="Times New Roman"/>
          <w:sz w:val="28"/>
        </w:rPr>
        <w:t xml:space="preserve"> </w:t>
      </w:r>
      <w:r w:rsidRPr="006F10C6">
        <w:rPr>
          <w:rFonts w:ascii="Times New Roman" w:hAnsi="Times New Roman"/>
          <w:sz w:val="28"/>
        </w:rPr>
        <w:t>–</w:t>
      </w:r>
      <w:r>
        <w:rPr>
          <w:rFonts w:ascii="Times New Roman" w:hAnsi="Times New Roman"/>
          <w:sz w:val="28"/>
        </w:rPr>
        <w:t xml:space="preserve"> Угловые шумоглушители для круглых воздуховодов с прямоугольным корпусом  </w:t>
      </w:r>
      <w:r w:rsidRPr="006F10C6">
        <w:rPr>
          <w:rFonts w:ascii="Times New Roman" w:hAnsi="Times New Roman"/>
          <w:sz w:val="28"/>
        </w:rPr>
        <w:t>присоединительные патрубки расположены перпендикулярно друг другу в вертикальной плоскости.</w:t>
      </w:r>
    </w:p>
    <w:p w:rsidR="006F10C6" w:rsidRPr="006F10C6" w:rsidRDefault="006F10C6" w:rsidP="006F10C6">
      <w:pPr>
        <w:spacing w:after="0" w:line="360" w:lineRule="auto"/>
        <w:jc w:val="both"/>
        <w:rPr>
          <w:rFonts w:ascii="Times New Roman" w:hAnsi="Times New Roman"/>
          <w:sz w:val="28"/>
        </w:rPr>
      </w:pPr>
      <w:r>
        <w:rPr>
          <w:rFonts w:ascii="Times New Roman" w:hAnsi="Times New Roman"/>
          <w:sz w:val="28"/>
          <w:lang w:val="en-US"/>
        </w:rPr>
        <w:t>CSH</w:t>
      </w:r>
      <w:r>
        <w:rPr>
          <w:rFonts w:ascii="Times New Roman" w:hAnsi="Times New Roman"/>
          <w:sz w:val="28"/>
        </w:rPr>
        <w:t xml:space="preserve"> </w:t>
      </w:r>
      <w:r w:rsidRPr="006F10C6">
        <w:rPr>
          <w:rFonts w:ascii="Times New Roman" w:hAnsi="Times New Roman"/>
          <w:sz w:val="28"/>
        </w:rPr>
        <w:t>–</w:t>
      </w:r>
      <w:r>
        <w:rPr>
          <w:rFonts w:ascii="Times New Roman" w:hAnsi="Times New Roman"/>
          <w:sz w:val="28"/>
        </w:rPr>
        <w:t xml:space="preserve"> Угловые шумоглушители для круглых воздуховодов с прямоугольным корпусом  </w:t>
      </w:r>
      <w:r w:rsidRPr="006F10C6">
        <w:rPr>
          <w:rFonts w:ascii="Times New Roman" w:hAnsi="Times New Roman"/>
          <w:sz w:val="28"/>
        </w:rPr>
        <w:t xml:space="preserve">присоединительные патрубки расположены перпендикулярно друг другу в </w:t>
      </w:r>
      <w:r>
        <w:rPr>
          <w:rFonts w:ascii="Times New Roman" w:hAnsi="Times New Roman"/>
          <w:sz w:val="28"/>
        </w:rPr>
        <w:t>горизонтальной</w:t>
      </w:r>
      <w:r w:rsidRPr="006F10C6">
        <w:rPr>
          <w:rFonts w:ascii="Times New Roman" w:hAnsi="Times New Roman"/>
          <w:sz w:val="28"/>
        </w:rPr>
        <w:t xml:space="preserve"> плоскости.</w:t>
      </w:r>
    </w:p>
    <w:p w:rsidR="006F10C6" w:rsidRPr="006F10C6" w:rsidRDefault="006F10C6" w:rsidP="006F10C6">
      <w:pPr>
        <w:spacing w:after="0" w:line="360" w:lineRule="auto"/>
        <w:jc w:val="both"/>
        <w:rPr>
          <w:rFonts w:ascii="Times New Roman" w:hAnsi="Times New Roman"/>
          <w:sz w:val="28"/>
        </w:rPr>
      </w:pPr>
    </w:p>
    <w:p w:rsidR="00E400E0" w:rsidRPr="00E400E0" w:rsidRDefault="00E400E0" w:rsidP="006F10C6">
      <w:pPr>
        <w:spacing w:after="0" w:line="360" w:lineRule="auto"/>
        <w:jc w:val="both"/>
        <w:rPr>
          <w:rFonts w:ascii="Times New Roman" w:eastAsiaTheme="majorEastAsia" w:hAnsi="Times New Roman"/>
          <w:b/>
          <w:bCs/>
          <w:kern w:val="32"/>
          <w:sz w:val="32"/>
          <w:szCs w:val="32"/>
        </w:rPr>
      </w:pPr>
      <w:r w:rsidRPr="00E400E0">
        <w:rPr>
          <w:rFonts w:ascii="Times New Roman" w:hAnsi="Times New Roman"/>
          <w:b/>
        </w:rPr>
        <w:br w:type="page"/>
      </w:r>
    </w:p>
    <w:p w:rsidR="008207E8" w:rsidRDefault="008207E8" w:rsidP="008207E8">
      <w:pPr>
        <w:pStyle w:val="1"/>
        <w:spacing w:before="0" w:after="200" w:line="360" w:lineRule="auto"/>
        <w:rPr>
          <w:rFonts w:ascii="Times New Roman" w:hAnsi="Times New Roman" w:cs="Times New Roman"/>
        </w:rPr>
      </w:pPr>
      <w:r w:rsidRPr="00822D4F">
        <w:rPr>
          <w:rFonts w:ascii="Times New Roman" w:hAnsi="Times New Roman" w:cs="Times New Roman"/>
        </w:rPr>
        <w:lastRenderedPageBreak/>
        <w:t>Введение</w:t>
      </w:r>
    </w:p>
    <w:p w:rsidR="008207E8" w:rsidRDefault="008207E8" w:rsidP="008207E8">
      <w:pPr>
        <w:spacing w:after="0" w:line="360" w:lineRule="auto"/>
        <w:ind w:firstLine="709"/>
        <w:jc w:val="both"/>
        <w:rPr>
          <w:rFonts w:ascii="Times New Roman" w:hAnsi="Times New Roman"/>
          <w:sz w:val="28"/>
          <w:szCs w:val="28"/>
        </w:rPr>
      </w:pPr>
      <w:r>
        <w:rPr>
          <w:rFonts w:ascii="Times New Roman" w:hAnsi="Times New Roman"/>
          <w:sz w:val="28"/>
          <w:szCs w:val="28"/>
        </w:rPr>
        <w:t>Шум систем вентиляции и кондиционирования в местах постоянного пребывания людей может превышать допустимый уровень. И это, в свою очередь, не позволяет человеку чувствовать себя комфортно в помещении, что напрочь перечёркивает предназначение систем вентиляции. Чтобы обеспечить комфортные условия микроклимата и в то же время не мешать работе или отдыху людей, необходимо обеспечить уровень шума вентиляции не больше рекомендованного.</w:t>
      </w:r>
    </w:p>
    <w:p w:rsidR="008207E8" w:rsidRDefault="008207E8" w:rsidP="008207E8">
      <w:pPr>
        <w:spacing w:after="0" w:line="360" w:lineRule="auto"/>
        <w:ind w:firstLine="709"/>
        <w:jc w:val="both"/>
        <w:rPr>
          <w:rFonts w:ascii="Times New Roman" w:hAnsi="Times New Roman"/>
          <w:sz w:val="28"/>
          <w:szCs w:val="28"/>
        </w:rPr>
      </w:pPr>
      <w:r>
        <w:rPr>
          <w:rFonts w:ascii="Times New Roman" w:hAnsi="Times New Roman"/>
          <w:sz w:val="28"/>
          <w:szCs w:val="28"/>
        </w:rPr>
        <w:t>Источниками шума являются вентиляторы, воздуховоды, клапаны и заслонки, т.е. почти всё вентиляционное оборудование.</w:t>
      </w:r>
    </w:p>
    <w:p w:rsidR="008207E8" w:rsidRDefault="008207E8" w:rsidP="008207E8">
      <w:pPr>
        <w:spacing w:after="0" w:line="360" w:lineRule="auto"/>
        <w:ind w:firstLine="709"/>
        <w:jc w:val="both"/>
        <w:rPr>
          <w:rFonts w:ascii="Times New Roman" w:hAnsi="Times New Roman"/>
          <w:sz w:val="28"/>
          <w:szCs w:val="28"/>
        </w:rPr>
      </w:pPr>
      <w:r>
        <w:rPr>
          <w:rFonts w:ascii="Times New Roman" w:hAnsi="Times New Roman"/>
          <w:sz w:val="28"/>
          <w:szCs w:val="28"/>
        </w:rPr>
        <w:t>Во избежание дополнительной генерации шума следует использовать элементы, приводящие к снижению шума: плавные повороты и их облицовка, установка шумоглушителей, плавные изменения сечения воздуховодов  и т.д.</w:t>
      </w:r>
    </w:p>
    <w:p w:rsidR="008207E8" w:rsidRDefault="008207E8" w:rsidP="008207E8">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Цель данной выпускной квалификационной работы: разработать проект вентиляционного канального глушителя с цилиндрической центральной вставкой, который позволит увеличить эффективность </w:t>
      </w:r>
      <w:proofErr w:type="spellStart"/>
      <w:r>
        <w:rPr>
          <w:rFonts w:ascii="Times New Roman" w:hAnsi="Times New Roman"/>
          <w:sz w:val="28"/>
          <w:szCs w:val="28"/>
        </w:rPr>
        <w:t>шумоглушения</w:t>
      </w:r>
      <w:proofErr w:type="spellEnd"/>
      <w:r>
        <w:rPr>
          <w:rFonts w:ascii="Times New Roman" w:hAnsi="Times New Roman"/>
          <w:sz w:val="28"/>
          <w:szCs w:val="28"/>
        </w:rPr>
        <w:t xml:space="preserve"> за счет своей конструкции.</w:t>
      </w:r>
    </w:p>
    <w:p w:rsidR="00621F8A" w:rsidRDefault="00621F8A">
      <w:r>
        <w:br w:type="page"/>
      </w:r>
    </w:p>
    <w:p w:rsidR="00621F8A" w:rsidRPr="00A72898" w:rsidRDefault="00621F8A" w:rsidP="00621F8A">
      <w:pPr>
        <w:pStyle w:val="1"/>
        <w:spacing w:before="0" w:after="200" w:line="360" w:lineRule="auto"/>
        <w:rPr>
          <w:rFonts w:ascii="Times New Roman" w:hAnsi="Times New Roman" w:cs="Times New Roman"/>
        </w:rPr>
      </w:pPr>
      <w:r w:rsidRPr="00A72898">
        <w:rPr>
          <w:rFonts w:ascii="Times New Roman" w:hAnsi="Times New Roman" w:cs="Times New Roman"/>
        </w:rPr>
        <w:t xml:space="preserve">Глава 1. Устройство </w:t>
      </w:r>
      <w:proofErr w:type="spellStart"/>
      <w:r w:rsidRPr="00A72898">
        <w:rPr>
          <w:rFonts w:ascii="Times New Roman" w:hAnsi="Times New Roman" w:cs="Times New Roman"/>
        </w:rPr>
        <w:t>шумоглушения</w:t>
      </w:r>
      <w:proofErr w:type="spellEnd"/>
      <w:r w:rsidRPr="00A72898">
        <w:rPr>
          <w:rFonts w:ascii="Times New Roman" w:hAnsi="Times New Roman" w:cs="Times New Roman"/>
        </w:rPr>
        <w:t xml:space="preserve"> в системах вентиляции.</w:t>
      </w:r>
    </w:p>
    <w:p w:rsidR="00621F8A" w:rsidRPr="00A72898" w:rsidRDefault="00621F8A" w:rsidP="00621F8A">
      <w:pPr>
        <w:pStyle w:val="2"/>
        <w:numPr>
          <w:ilvl w:val="1"/>
          <w:numId w:val="3"/>
        </w:numPr>
        <w:spacing w:before="0" w:line="360" w:lineRule="auto"/>
        <w:ind w:left="0" w:firstLine="0"/>
        <w:jc w:val="center"/>
        <w:rPr>
          <w:rFonts w:ascii="Times New Roman" w:hAnsi="Times New Roman" w:cs="Times New Roman"/>
          <w:sz w:val="28"/>
          <w:szCs w:val="28"/>
        </w:rPr>
      </w:pPr>
      <w:r w:rsidRPr="00A72898">
        <w:rPr>
          <w:rFonts w:ascii="Times New Roman" w:hAnsi="Times New Roman" w:cs="Times New Roman"/>
          <w:color w:val="auto"/>
          <w:sz w:val="28"/>
          <w:szCs w:val="28"/>
        </w:rPr>
        <w:t>Системы вентиляции.</w:t>
      </w:r>
    </w:p>
    <w:p w:rsidR="00621F8A" w:rsidRDefault="00621F8A" w:rsidP="00621F8A">
      <w:pPr>
        <w:pStyle w:val="a8"/>
        <w:spacing w:line="360" w:lineRule="auto"/>
        <w:ind w:left="0" w:firstLine="709"/>
        <w:jc w:val="both"/>
        <w:rPr>
          <w:rFonts w:ascii="Times New Roman" w:hAnsi="Times New Roman" w:cs="Times New Roman"/>
          <w:sz w:val="28"/>
        </w:rPr>
      </w:pPr>
      <w:r>
        <w:rPr>
          <w:rFonts w:ascii="Times New Roman" w:hAnsi="Times New Roman" w:cs="Times New Roman"/>
          <w:sz w:val="28"/>
        </w:rPr>
        <w:t>Вентиляцией называется совокупность мероприятий и устройств, используемых при организации воздухообмена для обеспечения заданного состояния воздушной среды в помещениях и на рабочих местах в соответствии со СНиП.</w:t>
      </w:r>
    </w:p>
    <w:p w:rsidR="00621F8A" w:rsidRDefault="00621F8A" w:rsidP="00621F8A">
      <w:pPr>
        <w:pStyle w:val="a8"/>
        <w:spacing w:line="360" w:lineRule="auto"/>
        <w:ind w:left="0" w:firstLine="709"/>
        <w:jc w:val="both"/>
        <w:rPr>
          <w:rFonts w:ascii="Times New Roman" w:hAnsi="Times New Roman" w:cs="Times New Roman"/>
          <w:sz w:val="28"/>
        </w:rPr>
      </w:pPr>
      <w:r>
        <w:rPr>
          <w:rFonts w:ascii="Times New Roman" w:hAnsi="Times New Roman" w:cs="Times New Roman"/>
          <w:sz w:val="28"/>
        </w:rPr>
        <w:t>Системы вентиляции обеспечивают поддержание допустимых метеорологических параметров в помещениях различного назначения.</w:t>
      </w:r>
    </w:p>
    <w:p w:rsidR="00621F8A" w:rsidRDefault="00621F8A" w:rsidP="00621F8A">
      <w:pPr>
        <w:pStyle w:val="a8"/>
        <w:spacing w:line="360" w:lineRule="auto"/>
        <w:ind w:left="0" w:firstLine="709"/>
        <w:jc w:val="both"/>
        <w:rPr>
          <w:rFonts w:ascii="Times New Roman" w:hAnsi="Times New Roman" w:cs="Times New Roman"/>
          <w:sz w:val="28"/>
        </w:rPr>
      </w:pPr>
      <w:r>
        <w:rPr>
          <w:rFonts w:ascii="Times New Roman" w:hAnsi="Times New Roman" w:cs="Times New Roman"/>
          <w:sz w:val="28"/>
        </w:rPr>
        <w:t>При всём многообразии систем вентиляции, обусловленном назначением помещений, характером технологического процесса, видом вредных выделений и т.п., их можно классифицировать по следующим характерным признакам:</w:t>
      </w:r>
    </w:p>
    <w:p w:rsidR="00621F8A" w:rsidRPr="00300765" w:rsidRDefault="00621F8A" w:rsidP="00621F8A">
      <w:pPr>
        <w:pStyle w:val="a8"/>
        <w:numPr>
          <w:ilvl w:val="0"/>
          <w:numId w:val="1"/>
        </w:numPr>
        <w:spacing w:line="360" w:lineRule="auto"/>
        <w:jc w:val="both"/>
        <w:rPr>
          <w:rFonts w:ascii="Times New Roman" w:hAnsi="Times New Roman" w:cs="Times New Roman"/>
          <w:b/>
          <w:sz w:val="28"/>
        </w:rPr>
      </w:pPr>
      <w:r w:rsidRPr="007B4FB0">
        <w:rPr>
          <w:rFonts w:ascii="Times New Roman" w:hAnsi="Times New Roman" w:cs="Times New Roman"/>
          <w:b/>
          <w:sz w:val="28"/>
        </w:rPr>
        <w:t>По способу создания давления для перемещения воздуха:</w:t>
      </w:r>
      <w:r>
        <w:rPr>
          <w:rFonts w:ascii="Times New Roman" w:hAnsi="Times New Roman" w:cs="Times New Roman"/>
          <w:b/>
          <w:sz w:val="28"/>
        </w:rPr>
        <w:t xml:space="preserve"> </w:t>
      </w:r>
      <w:r>
        <w:rPr>
          <w:rFonts w:ascii="Times New Roman" w:hAnsi="Times New Roman" w:cs="Times New Roman"/>
          <w:sz w:val="28"/>
        </w:rPr>
        <w:t>с естественным и искусственным (механическим) побуждением.</w:t>
      </w:r>
    </w:p>
    <w:p w:rsidR="00621F8A" w:rsidRPr="00300765" w:rsidRDefault="00621F8A" w:rsidP="00621F8A">
      <w:pPr>
        <w:pStyle w:val="a8"/>
        <w:numPr>
          <w:ilvl w:val="0"/>
          <w:numId w:val="1"/>
        </w:numPr>
        <w:spacing w:line="360" w:lineRule="auto"/>
        <w:jc w:val="both"/>
        <w:rPr>
          <w:rFonts w:ascii="Times New Roman" w:hAnsi="Times New Roman" w:cs="Times New Roman"/>
          <w:b/>
          <w:sz w:val="28"/>
        </w:rPr>
      </w:pPr>
      <w:r>
        <w:rPr>
          <w:rFonts w:ascii="Times New Roman" w:hAnsi="Times New Roman" w:cs="Times New Roman"/>
          <w:b/>
          <w:sz w:val="28"/>
        </w:rPr>
        <w:t xml:space="preserve">По назначению: </w:t>
      </w:r>
      <w:r>
        <w:rPr>
          <w:rFonts w:ascii="Times New Roman" w:hAnsi="Times New Roman" w:cs="Times New Roman"/>
          <w:sz w:val="28"/>
        </w:rPr>
        <w:t>приточные и вытяжные.</w:t>
      </w:r>
    </w:p>
    <w:p w:rsidR="00621F8A" w:rsidRPr="00300765" w:rsidRDefault="00621F8A" w:rsidP="00621F8A">
      <w:pPr>
        <w:pStyle w:val="a8"/>
        <w:numPr>
          <w:ilvl w:val="0"/>
          <w:numId w:val="1"/>
        </w:numPr>
        <w:spacing w:line="360" w:lineRule="auto"/>
        <w:jc w:val="both"/>
        <w:rPr>
          <w:rFonts w:ascii="Times New Roman" w:hAnsi="Times New Roman" w:cs="Times New Roman"/>
          <w:b/>
          <w:sz w:val="28"/>
        </w:rPr>
      </w:pPr>
      <w:r>
        <w:rPr>
          <w:rFonts w:ascii="Times New Roman" w:hAnsi="Times New Roman" w:cs="Times New Roman"/>
          <w:b/>
          <w:sz w:val="28"/>
        </w:rPr>
        <w:t xml:space="preserve">По зоне обслуживания: </w:t>
      </w:r>
      <w:r>
        <w:rPr>
          <w:rFonts w:ascii="Times New Roman" w:hAnsi="Times New Roman" w:cs="Times New Roman"/>
          <w:sz w:val="28"/>
        </w:rPr>
        <w:t xml:space="preserve">местные и </w:t>
      </w:r>
      <w:proofErr w:type="spellStart"/>
      <w:r>
        <w:rPr>
          <w:rFonts w:ascii="Times New Roman" w:hAnsi="Times New Roman" w:cs="Times New Roman"/>
          <w:sz w:val="28"/>
        </w:rPr>
        <w:t>общеобменные</w:t>
      </w:r>
      <w:proofErr w:type="spellEnd"/>
      <w:r>
        <w:rPr>
          <w:rFonts w:ascii="Times New Roman" w:hAnsi="Times New Roman" w:cs="Times New Roman"/>
          <w:sz w:val="28"/>
        </w:rPr>
        <w:t>.</w:t>
      </w:r>
    </w:p>
    <w:p w:rsidR="00621F8A" w:rsidRPr="00300765" w:rsidRDefault="00621F8A" w:rsidP="00621F8A">
      <w:pPr>
        <w:pStyle w:val="a8"/>
        <w:numPr>
          <w:ilvl w:val="0"/>
          <w:numId w:val="1"/>
        </w:numPr>
        <w:spacing w:line="360" w:lineRule="auto"/>
        <w:jc w:val="both"/>
        <w:rPr>
          <w:rFonts w:ascii="Times New Roman" w:hAnsi="Times New Roman" w:cs="Times New Roman"/>
          <w:b/>
          <w:sz w:val="28"/>
        </w:rPr>
      </w:pPr>
      <w:r>
        <w:rPr>
          <w:rFonts w:ascii="Times New Roman" w:hAnsi="Times New Roman" w:cs="Times New Roman"/>
          <w:b/>
          <w:sz w:val="28"/>
        </w:rPr>
        <w:t xml:space="preserve">По конструктивному исполнению: </w:t>
      </w:r>
      <w:r>
        <w:rPr>
          <w:rFonts w:ascii="Times New Roman" w:hAnsi="Times New Roman" w:cs="Times New Roman"/>
          <w:sz w:val="28"/>
        </w:rPr>
        <w:t xml:space="preserve">канальные и </w:t>
      </w:r>
      <w:proofErr w:type="spellStart"/>
      <w:r>
        <w:rPr>
          <w:rFonts w:ascii="Times New Roman" w:hAnsi="Times New Roman" w:cs="Times New Roman"/>
          <w:sz w:val="28"/>
        </w:rPr>
        <w:t>бесканальные</w:t>
      </w:r>
      <w:proofErr w:type="spellEnd"/>
      <w:r>
        <w:rPr>
          <w:rFonts w:ascii="Times New Roman" w:hAnsi="Times New Roman" w:cs="Times New Roman"/>
          <w:sz w:val="28"/>
        </w:rPr>
        <w:t>.</w:t>
      </w:r>
    </w:p>
    <w:p w:rsidR="00621F8A" w:rsidRDefault="00621F8A" w:rsidP="00621F8A">
      <w:pPr>
        <w:pStyle w:val="a8"/>
        <w:spacing w:line="360" w:lineRule="auto"/>
        <w:ind w:left="0" w:firstLine="709"/>
        <w:jc w:val="both"/>
        <w:rPr>
          <w:rFonts w:ascii="Times New Roman" w:hAnsi="Times New Roman" w:cs="Times New Roman"/>
          <w:i/>
          <w:sz w:val="28"/>
        </w:rPr>
      </w:pPr>
      <w:r w:rsidRPr="00E41EB3">
        <w:rPr>
          <w:rFonts w:ascii="Times New Roman" w:hAnsi="Times New Roman" w:cs="Times New Roman"/>
          <w:i/>
          <w:sz w:val="28"/>
        </w:rPr>
        <w:t>Естественная вентиляция</w:t>
      </w:r>
    </w:p>
    <w:p w:rsidR="00621F8A" w:rsidRDefault="00621F8A" w:rsidP="00621F8A">
      <w:pPr>
        <w:pStyle w:val="a8"/>
        <w:spacing w:line="360" w:lineRule="auto"/>
        <w:ind w:left="0" w:firstLine="709"/>
        <w:jc w:val="both"/>
        <w:rPr>
          <w:rFonts w:ascii="Times New Roman" w:hAnsi="Times New Roman" w:cs="Times New Roman"/>
          <w:sz w:val="28"/>
        </w:rPr>
      </w:pPr>
      <w:r>
        <w:rPr>
          <w:rFonts w:ascii="Times New Roman" w:hAnsi="Times New Roman" w:cs="Times New Roman"/>
          <w:sz w:val="28"/>
        </w:rPr>
        <w:t>Перемещение воздуха в системах естественной вентиляции происходит:</w:t>
      </w:r>
    </w:p>
    <w:p w:rsidR="00621F8A" w:rsidRDefault="00621F8A" w:rsidP="00621F8A">
      <w:pPr>
        <w:pStyle w:val="a8"/>
        <w:numPr>
          <w:ilvl w:val="0"/>
          <w:numId w:val="2"/>
        </w:numPr>
        <w:spacing w:line="360" w:lineRule="auto"/>
        <w:jc w:val="both"/>
        <w:rPr>
          <w:rFonts w:ascii="Times New Roman" w:hAnsi="Times New Roman" w:cs="Times New Roman"/>
          <w:sz w:val="28"/>
        </w:rPr>
      </w:pPr>
      <w:r>
        <w:rPr>
          <w:rFonts w:ascii="Times New Roman" w:hAnsi="Times New Roman" w:cs="Times New Roman"/>
          <w:sz w:val="28"/>
        </w:rPr>
        <w:t>вследствие разности температур наружного (атмосферного) воздуха и воздуха в помещении, так называемой аэрации;</w:t>
      </w:r>
    </w:p>
    <w:p w:rsidR="00621F8A" w:rsidRDefault="00621F8A" w:rsidP="00621F8A">
      <w:pPr>
        <w:pStyle w:val="a8"/>
        <w:numPr>
          <w:ilvl w:val="0"/>
          <w:numId w:val="2"/>
        </w:numPr>
        <w:spacing w:line="360" w:lineRule="auto"/>
        <w:jc w:val="both"/>
        <w:rPr>
          <w:rFonts w:ascii="Times New Roman" w:hAnsi="Times New Roman" w:cs="Times New Roman"/>
          <w:sz w:val="28"/>
        </w:rPr>
      </w:pPr>
      <w:r>
        <w:rPr>
          <w:rFonts w:ascii="Times New Roman" w:hAnsi="Times New Roman" w:cs="Times New Roman"/>
          <w:sz w:val="28"/>
        </w:rPr>
        <w:t>вследствие разности давлений «воздушного столба» между нижним уровнем (обслуживаемым помещением) и верхним уровнем – вытяжным устройством (дефлектором), установленным на кровле здания;</w:t>
      </w:r>
    </w:p>
    <w:p w:rsidR="00621F8A" w:rsidRDefault="00621F8A" w:rsidP="00621F8A">
      <w:pPr>
        <w:pStyle w:val="a8"/>
        <w:numPr>
          <w:ilvl w:val="0"/>
          <w:numId w:val="2"/>
        </w:numPr>
        <w:spacing w:line="360" w:lineRule="auto"/>
        <w:jc w:val="both"/>
        <w:rPr>
          <w:rFonts w:ascii="Times New Roman" w:hAnsi="Times New Roman" w:cs="Times New Roman"/>
          <w:sz w:val="28"/>
        </w:rPr>
      </w:pPr>
      <w:r>
        <w:rPr>
          <w:rFonts w:ascii="Times New Roman" w:hAnsi="Times New Roman" w:cs="Times New Roman"/>
          <w:sz w:val="28"/>
        </w:rPr>
        <w:t>в результате воздействия так называемого ветрового давления.</w:t>
      </w:r>
    </w:p>
    <w:p w:rsidR="00621F8A" w:rsidRPr="00621F8A" w:rsidRDefault="00621F8A" w:rsidP="00621F8A">
      <w:pPr>
        <w:spacing w:after="0" w:line="360" w:lineRule="auto"/>
        <w:ind w:firstLine="709"/>
        <w:jc w:val="both"/>
        <w:rPr>
          <w:rFonts w:ascii="Times New Roman" w:hAnsi="Times New Roman"/>
          <w:sz w:val="28"/>
        </w:rPr>
      </w:pPr>
      <w:r w:rsidRPr="00621F8A">
        <w:rPr>
          <w:rFonts w:ascii="Times New Roman" w:hAnsi="Times New Roman"/>
          <w:sz w:val="28"/>
        </w:rPr>
        <w:t>Системы естественной вентиляции просты и не требуют сложного дорогостоящего оборудования и расхода электрической энергии. Однако зависимость эффективности этих схем от переменных факторов (температуры воздуха, направления и скорости ветра), а также небольшое располагаемое давление не позволяют решать с их помощью все сложные и многообразные задачи в области вентиляции.</w:t>
      </w:r>
    </w:p>
    <w:p w:rsidR="00621F8A" w:rsidRPr="00621F8A" w:rsidRDefault="00621F8A" w:rsidP="00621F8A">
      <w:pPr>
        <w:spacing w:after="0" w:line="360" w:lineRule="auto"/>
        <w:ind w:firstLine="709"/>
        <w:jc w:val="both"/>
        <w:rPr>
          <w:rFonts w:ascii="Times New Roman" w:hAnsi="Times New Roman"/>
          <w:i/>
          <w:sz w:val="28"/>
        </w:rPr>
      </w:pPr>
      <w:r w:rsidRPr="00621F8A">
        <w:rPr>
          <w:rFonts w:ascii="Times New Roman" w:hAnsi="Times New Roman"/>
          <w:i/>
          <w:sz w:val="28"/>
        </w:rPr>
        <w:t>Механическая вентиляция</w:t>
      </w:r>
    </w:p>
    <w:p w:rsidR="00621F8A" w:rsidRPr="00621F8A" w:rsidRDefault="00621F8A" w:rsidP="00621F8A">
      <w:pPr>
        <w:spacing w:after="0" w:line="360" w:lineRule="auto"/>
        <w:ind w:firstLine="709"/>
        <w:jc w:val="both"/>
        <w:rPr>
          <w:rFonts w:ascii="Times New Roman" w:hAnsi="Times New Roman"/>
          <w:sz w:val="28"/>
        </w:rPr>
      </w:pPr>
      <w:r w:rsidRPr="00621F8A">
        <w:rPr>
          <w:rFonts w:ascii="Times New Roman" w:hAnsi="Times New Roman"/>
          <w:sz w:val="28"/>
        </w:rPr>
        <w:t>В механических системах вентиляции используются оборудование и приборы (вентиляторы, электродвигатели, воздухонагреватели, пылеуловители, автоматика и др.), позволяющие перемещать воздух на значительные расстояния. Затраты электроэнергии на их работу могут быть довольно большими. Такие системы могут подавать и удалять воздух из локальных зон помещения в требуемом количестве, независимо от изменяющихся условий окружающей воздушной среды. При необходимости воздух подвергают различным видам обработки (очистке, нагреванию, увлажнению и т.д.), что практически невозможно в системах с естественным побуждением.</w:t>
      </w:r>
    </w:p>
    <w:p w:rsidR="00621F8A" w:rsidRPr="00621F8A" w:rsidRDefault="00621F8A" w:rsidP="00621F8A">
      <w:pPr>
        <w:spacing w:after="0" w:line="360" w:lineRule="auto"/>
        <w:ind w:firstLine="709"/>
        <w:jc w:val="both"/>
        <w:rPr>
          <w:rFonts w:ascii="Times New Roman" w:hAnsi="Times New Roman"/>
          <w:sz w:val="28"/>
        </w:rPr>
      </w:pPr>
      <w:r w:rsidRPr="00621F8A">
        <w:rPr>
          <w:rFonts w:ascii="Times New Roman" w:hAnsi="Times New Roman"/>
          <w:sz w:val="28"/>
        </w:rPr>
        <w:t xml:space="preserve">Следует отметить, что в практике часто предусматривают так называемую смешанную вентиляцию, т.е. одновременно естественную и механическую вентиляцию. </w:t>
      </w:r>
    </w:p>
    <w:p w:rsidR="00621F8A" w:rsidRPr="00621F8A" w:rsidRDefault="00621F8A" w:rsidP="00621F8A">
      <w:pPr>
        <w:spacing w:after="0" w:line="360" w:lineRule="auto"/>
        <w:ind w:firstLine="709"/>
        <w:jc w:val="both"/>
        <w:rPr>
          <w:rFonts w:ascii="Times New Roman" w:hAnsi="Times New Roman"/>
          <w:sz w:val="28"/>
        </w:rPr>
      </w:pPr>
      <w:r w:rsidRPr="00621F8A">
        <w:rPr>
          <w:rFonts w:ascii="Times New Roman" w:hAnsi="Times New Roman"/>
          <w:sz w:val="28"/>
        </w:rPr>
        <w:t>В каждом конкретном проекте определяется, какой тип вентиляции является наилучшим в санитарно-гигиеническом отношении, а так же экономически и технически более рациональным.</w:t>
      </w:r>
    </w:p>
    <w:p w:rsidR="00621F8A" w:rsidRPr="00621F8A" w:rsidRDefault="00621F8A" w:rsidP="00621F8A">
      <w:pPr>
        <w:spacing w:after="0" w:line="360" w:lineRule="auto"/>
        <w:ind w:firstLine="709"/>
        <w:jc w:val="both"/>
        <w:rPr>
          <w:rFonts w:ascii="Times New Roman" w:hAnsi="Times New Roman"/>
          <w:i/>
          <w:sz w:val="28"/>
        </w:rPr>
      </w:pPr>
      <w:r w:rsidRPr="00621F8A">
        <w:rPr>
          <w:rFonts w:ascii="Times New Roman" w:hAnsi="Times New Roman"/>
          <w:i/>
          <w:sz w:val="28"/>
        </w:rPr>
        <w:t>Приточная вентиляция</w:t>
      </w:r>
    </w:p>
    <w:p w:rsidR="00621F8A" w:rsidRPr="00621F8A" w:rsidRDefault="00621F8A" w:rsidP="00621F8A">
      <w:pPr>
        <w:spacing w:after="0" w:line="360" w:lineRule="auto"/>
        <w:ind w:firstLine="709"/>
        <w:jc w:val="both"/>
        <w:rPr>
          <w:rFonts w:ascii="Times New Roman" w:hAnsi="Times New Roman"/>
          <w:sz w:val="28"/>
        </w:rPr>
      </w:pPr>
      <w:r w:rsidRPr="00621F8A">
        <w:rPr>
          <w:rFonts w:ascii="Times New Roman" w:hAnsi="Times New Roman"/>
          <w:sz w:val="28"/>
        </w:rPr>
        <w:t>Приточные системы служат для подачи в вентилируемые помещения чистого воздуха взамен удалённого. Приточный воздух в необходимых случаях подвергается специальной обработке (очистке, нагреванию, увлажнению и т.д.)</w:t>
      </w:r>
    </w:p>
    <w:p w:rsidR="00621F8A" w:rsidRPr="00621F8A" w:rsidRDefault="00621F8A" w:rsidP="00621F8A">
      <w:pPr>
        <w:spacing w:after="0" w:line="360" w:lineRule="auto"/>
        <w:ind w:firstLine="709"/>
        <w:jc w:val="both"/>
        <w:rPr>
          <w:rFonts w:ascii="Times New Roman" w:hAnsi="Times New Roman"/>
          <w:i/>
          <w:sz w:val="28"/>
        </w:rPr>
      </w:pPr>
      <w:r w:rsidRPr="00621F8A">
        <w:rPr>
          <w:rFonts w:ascii="Times New Roman" w:hAnsi="Times New Roman"/>
          <w:i/>
          <w:sz w:val="28"/>
        </w:rPr>
        <w:t>Вытяжная вентиляция</w:t>
      </w:r>
    </w:p>
    <w:p w:rsidR="00621F8A" w:rsidRPr="00621F8A" w:rsidRDefault="00621F8A" w:rsidP="00621F8A">
      <w:pPr>
        <w:spacing w:after="0" w:line="360" w:lineRule="auto"/>
        <w:ind w:firstLine="709"/>
        <w:jc w:val="both"/>
        <w:rPr>
          <w:rFonts w:ascii="Times New Roman" w:hAnsi="Times New Roman"/>
          <w:sz w:val="28"/>
        </w:rPr>
      </w:pPr>
      <w:r w:rsidRPr="00621F8A">
        <w:rPr>
          <w:rFonts w:ascii="Times New Roman" w:hAnsi="Times New Roman"/>
          <w:sz w:val="28"/>
        </w:rPr>
        <w:t>Вытяжная вентиляция удаляет из помещения (цеха, корпуса) загрязнённый или нагретый отработанный воздух.</w:t>
      </w:r>
    </w:p>
    <w:p w:rsidR="00621F8A" w:rsidRPr="00621F8A" w:rsidRDefault="00621F8A" w:rsidP="00621F8A">
      <w:pPr>
        <w:spacing w:after="0" w:line="360" w:lineRule="auto"/>
        <w:ind w:firstLine="709"/>
        <w:jc w:val="both"/>
        <w:rPr>
          <w:rFonts w:ascii="Times New Roman" w:hAnsi="Times New Roman"/>
          <w:sz w:val="28"/>
        </w:rPr>
      </w:pPr>
      <w:r w:rsidRPr="00621F8A">
        <w:rPr>
          <w:rFonts w:ascii="Times New Roman" w:hAnsi="Times New Roman"/>
          <w:sz w:val="28"/>
        </w:rPr>
        <w:t>В общем случае в помещении предусматриваются как приточные, так и вытяжные системы. Их производительность должна быть сбалансирована с учётом возможности поступления воздуха в смежные помещения или из смежных помещений. В помещениях может быть также предусмотрена только вытяжная или только приточная система. В этом случае воздух поступает в данное помещение снаружи или из смежных помещений через специальные проёмы или удаляется из данного помещения наружу, или перетекает в смежные помещения.</w:t>
      </w:r>
    </w:p>
    <w:p w:rsidR="00621F8A" w:rsidRDefault="00621F8A" w:rsidP="00621F8A">
      <w:pPr>
        <w:spacing w:after="0" w:line="360" w:lineRule="auto"/>
        <w:ind w:firstLine="709"/>
        <w:jc w:val="both"/>
        <w:rPr>
          <w:rFonts w:ascii="Times New Roman" w:hAnsi="Times New Roman"/>
          <w:sz w:val="28"/>
        </w:rPr>
      </w:pPr>
      <w:r w:rsidRPr="00621F8A">
        <w:rPr>
          <w:rFonts w:ascii="Times New Roman" w:hAnsi="Times New Roman"/>
          <w:sz w:val="28"/>
        </w:rPr>
        <w:t>Как приточная, так и вытяжная вентиляция может устраиваться на рабочем месте (местная) или для всего помещения (</w:t>
      </w:r>
      <w:proofErr w:type="spellStart"/>
      <w:r w:rsidRPr="00621F8A">
        <w:rPr>
          <w:rFonts w:ascii="Times New Roman" w:hAnsi="Times New Roman"/>
          <w:sz w:val="28"/>
        </w:rPr>
        <w:t>общеобменная</w:t>
      </w:r>
      <w:proofErr w:type="spellEnd"/>
      <w:r w:rsidRPr="00621F8A">
        <w:rPr>
          <w:rFonts w:ascii="Times New Roman" w:hAnsi="Times New Roman"/>
          <w:sz w:val="28"/>
        </w:rPr>
        <w:t>).</w:t>
      </w:r>
    </w:p>
    <w:p w:rsidR="00621F8A" w:rsidRDefault="00621F8A" w:rsidP="00621F8A">
      <w:pPr>
        <w:pStyle w:val="a8"/>
        <w:spacing w:line="360" w:lineRule="auto"/>
        <w:ind w:left="0" w:firstLine="709"/>
        <w:jc w:val="both"/>
        <w:rPr>
          <w:rFonts w:ascii="Times New Roman" w:hAnsi="Times New Roman" w:cs="Times New Roman"/>
          <w:i/>
          <w:sz w:val="28"/>
        </w:rPr>
      </w:pPr>
      <w:r w:rsidRPr="004A5CD3">
        <w:rPr>
          <w:rFonts w:ascii="Times New Roman" w:hAnsi="Times New Roman" w:cs="Times New Roman"/>
          <w:i/>
          <w:sz w:val="28"/>
        </w:rPr>
        <w:t>Местная вентиляция</w:t>
      </w:r>
    </w:p>
    <w:p w:rsidR="00621F8A" w:rsidRDefault="00621F8A" w:rsidP="00621F8A">
      <w:pPr>
        <w:pStyle w:val="a8"/>
        <w:spacing w:line="360" w:lineRule="auto"/>
        <w:ind w:left="0" w:firstLine="709"/>
        <w:jc w:val="both"/>
        <w:rPr>
          <w:rFonts w:ascii="Times New Roman" w:hAnsi="Times New Roman" w:cs="Times New Roman"/>
          <w:sz w:val="28"/>
        </w:rPr>
      </w:pPr>
      <w:r>
        <w:rPr>
          <w:rFonts w:ascii="Times New Roman" w:hAnsi="Times New Roman" w:cs="Times New Roman"/>
          <w:sz w:val="28"/>
        </w:rPr>
        <w:t>Местной вентиляцией называется такая, при которой воздух подают на определённые места (местная приточная вентиляция) и загрязнённый воздух удаляют только от мест образования вредных выделений (местная вытяжная вентиляция).</w:t>
      </w:r>
    </w:p>
    <w:p w:rsidR="00621F8A" w:rsidRDefault="00621F8A" w:rsidP="00621F8A">
      <w:pPr>
        <w:spacing w:after="0" w:line="360" w:lineRule="auto"/>
        <w:ind w:firstLine="709"/>
        <w:jc w:val="both"/>
        <w:rPr>
          <w:rFonts w:ascii="Times New Roman" w:hAnsi="Times New Roman"/>
          <w:sz w:val="28"/>
        </w:rPr>
      </w:pPr>
      <w:proofErr w:type="spellStart"/>
      <w:r w:rsidRPr="00725AFE">
        <w:rPr>
          <w:rFonts w:ascii="Times New Roman" w:hAnsi="Times New Roman"/>
          <w:i/>
          <w:sz w:val="28"/>
        </w:rPr>
        <w:t>Общеобменные</w:t>
      </w:r>
      <w:proofErr w:type="spellEnd"/>
      <w:r w:rsidRPr="00725AFE">
        <w:rPr>
          <w:rFonts w:ascii="Times New Roman" w:hAnsi="Times New Roman"/>
          <w:i/>
          <w:sz w:val="28"/>
        </w:rPr>
        <w:t xml:space="preserve"> системы вентиляции</w:t>
      </w:r>
      <w:r>
        <w:rPr>
          <w:rFonts w:ascii="Times New Roman" w:hAnsi="Times New Roman"/>
          <w:sz w:val="28"/>
        </w:rPr>
        <w:t xml:space="preserve"> – как приточные, так и вытяжные, предназначены для осуществления вентиляции в помещении в целом или в значительной его части.</w:t>
      </w:r>
    </w:p>
    <w:p w:rsidR="00621F8A" w:rsidRDefault="00621F8A" w:rsidP="00621F8A">
      <w:pPr>
        <w:spacing w:after="0" w:line="360" w:lineRule="auto"/>
        <w:ind w:firstLine="709"/>
        <w:jc w:val="both"/>
        <w:rPr>
          <w:rFonts w:ascii="Times New Roman" w:hAnsi="Times New Roman"/>
          <w:sz w:val="28"/>
        </w:rPr>
      </w:pPr>
      <w:proofErr w:type="spellStart"/>
      <w:r>
        <w:rPr>
          <w:rFonts w:ascii="Times New Roman" w:hAnsi="Times New Roman"/>
          <w:sz w:val="28"/>
        </w:rPr>
        <w:t>Общеобменные</w:t>
      </w:r>
      <w:proofErr w:type="spellEnd"/>
      <w:r>
        <w:rPr>
          <w:rFonts w:ascii="Times New Roman" w:hAnsi="Times New Roman"/>
          <w:sz w:val="28"/>
        </w:rPr>
        <w:t xml:space="preserve"> вытяжные системы относительно равномерно удаляют воздух из всего обслуживаемого помещения, а </w:t>
      </w:r>
      <w:proofErr w:type="spellStart"/>
      <w:r>
        <w:rPr>
          <w:rFonts w:ascii="Times New Roman" w:hAnsi="Times New Roman"/>
          <w:sz w:val="28"/>
        </w:rPr>
        <w:t>общеобменные</w:t>
      </w:r>
      <w:proofErr w:type="spellEnd"/>
      <w:r>
        <w:rPr>
          <w:rFonts w:ascii="Times New Roman" w:hAnsi="Times New Roman"/>
          <w:sz w:val="28"/>
        </w:rPr>
        <w:t xml:space="preserve"> приточные системы подают воздух и распределяют его по всему объёму вентилируемого помещения.</w:t>
      </w:r>
    </w:p>
    <w:p w:rsidR="00621F8A" w:rsidRDefault="00621F8A" w:rsidP="00621F8A">
      <w:pPr>
        <w:spacing w:after="0" w:line="360" w:lineRule="auto"/>
        <w:ind w:firstLine="709"/>
        <w:jc w:val="both"/>
        <w:rPr>
          <w:rFonts w:ascii="Times New Roman" w:hAnsi="Times New Roman"/>
          <w:i/>
          <w:sz w:val="28"/>
        </w:rPr>
      </w:pPr>
      <w:proofErr w:type="spellStart"/>
      <w:r w:rsidRPr="00BB6E57">
        <w:rPr>
          <w:rFonts w:ascii="Times New Roman" w:hAnsi="Times New Roman"/>
          <w:i/>
          <w:sz w:val="28"/>
        </w:rPr>
        <w:t>Общеобменная</w:t>
      </w:r>
      <w:proofErr w:type="spellEnd"/>
      <w:r w:rsidRPr="00BB6E57">
        <w:rPr>
          <w:rFonts w:ascii="Times New Roman" w:hAnsi="Times New Roman"/>
          <w:i/>
          <w:sz w:val="28"/>
        </w:rPr>
        <w:t xml:space="preserve"> приточная вентиляция</w:t>
      </w:r>
    </w:p>
    <w:p w:rsidR="00621F8A" w:rsidRDefault="00621F8A" w:rsidP="00621F8A">
      <w:pPr>
        <w:spacing w:after="0" w:line="360" w:lineRule="auto"/>
        <w:ind w:firstLine="709"/>
        <w:jc w:val="both"/>
        <w:rPr>
          <w:rFonts w:ascii="Times New Roman" w:hAnsi="Times New Roman"/>
          <w:sz w:val="28"/>
        </w:rPr>
      </w:pPr>
      <w:proofErr w:type="spellStart"/>
      <w:r w:rsidRPr="007D773F">
        <w:rPr>
          <w:rFonts w:ascii="Times New Roman" w:hAnsi="Times New Roman"/>
          <w:sz w:val="28"/>
        </w:rPr>
        <w:t>Общеобменная</w:t>
      </w:r>
      <w:proofErr w:type="spellEnd"/>
      <w:r w:rsidRPr="007D773F">
        <w:rPr>
          <w:rFonts w:ascii="Times New Roman" w:hAnsi="Times New Roman"/>
          <w:sz w:val="28"/>
        </w:rPr>
        <w:t xml:space="preserve"> приточная вентиляция</w:t>
      </w:r>
      <w:r>
        <w:rPr>
          <w:rFonts w:ascii="Times New Roman" w:hAnsi="Times New Roman"/>
          <w:sz w:val="28"/>
        </w:rPr>
        <w:t xml:space="preserve"> устраивается для ассимиляции избыточного тепла и влаги, разбавления вредных концентрация паров и газов, не удалённых местной и </w:t>
      </w:r>
      <w:proofErr w:type="spellStart"/>
      <w:r>
        <w:rPr>
          <w:rFonts w:ascii="Times New Roman" w:hAnsi="Times New Roman"/>
          <w:sz w:val="28"/>
        </w:rPr>
        <w:t>общеобменной</w:t>
      </w:r>
      <w:proofErr w:type="spellEnd"/>
      <w:r>
        <w:rPr>
          <w:rFonts w:ascii="Times New Roman" w:hAnsi="Times New Roman"/>
          <w:sz w:val="28"/>
        </w:rPr>
        <w:t xml:space="preserve"> вытяжной вентиляцией, а также для обеспечения расчётных санитарно-гигиенических норм и свободного дыхания человека в рабочей зоне.</w:t>
      </w:r>
    </w:p>
    <w:p w:rsidR="00621F8A" w:rsidRDefault="00621F8A" w:rsidP="00621F8A">
      <w:pPr>
        <w:spacing w:after="0" w:line="360" w:lineRule="auto"/>
        <w:ind w:firstLine="709"/>
        <w:jc w:val="both"/>
        <w:rPr>
          <w:rFonts w:ascii="Times New Roman" w:hAnsi="Times New Roman"/>
          <w:sz w:val="28"/>
        </w:rPr>
      </w:pPr>
      <w:r>
        <w:rPr>
          <w:rFonts w:ascii="Times New Roman" w:hAnsi="Times New Roman"/>
          <w:sz w:val="28"/>
        </w:rPr>
        <w:t xml:space="preserve">При отрицательном тепловом балансе, т.е. при недостатке тепла, </w:t>
      </w:r>
      <w:proofErr w:type="spellStart"/>
      <w:r>
        <w:rPr>
          <w:rFonts w:ascii="Times New Roman" w:hAnsi="Times New Roman"/>
          <w:sz w:val="28"/>
        </w:rPr>
        <w:t>общеобменную</w:t>
      </w:r>
      <w:proofErr w:type="spellEnd"/>
      <w:r>
        <w:rPr>
          <w:rFonts w:ascii="Times New Roman" w:hAnsi="Times New Roman"/>
          <w:sz w:val="28"/>
        </w:rPr>
        <w:t xml:space="preserve"> приточную вентиляцию устраивают с механическим побуждением и с подогревом всего объёма приточного воздуха. Как правило, перед подачей воздух очищают от пыли.</w:t>
      </w:r>
    </w:p>
    <w:p w:rsidR="00621F8A" w:rsidRDefault="00621F8A" w:rsidP="00621F8A">
      <w:pPr>
        <w:spacing w:after="0" w:line="360" w:lineRule="auto"/>
        <w:ind w:firstLine="709"/>
        <w:jc w:val="both"/>
        <w:rPr>
          <w:rFonts w:ascii="Times New Roman" w:hAnsi="Times New Roman"/>
          <w:sz w:val="28"/>
        </w:rPr>
      </w:pPr>
      <w:r>
        <w:rPr>
          <w:rFonts w:ascii="Times New Roman" w:hAnsi="Times New Roman"/>
          <w:sz w:val="28"/>
        </w:rPr>
        <w:t xml:space="preserve">При поступлении вредных выделений в воздух цеха количество приточного воздуха должно полностью компенсировать </w:t>
      </w:r>
      <w:proofErr w:type="spellStart"/>
      <w:r>
        <w:rPr>
          <w:rFonts w:ascii="Times New Roman" w:hAnsi="Times New Roman"/>
          <w:sz w:val="28"/>
        </w:rPr>
        <w:t>общеобменную</w:t>
      </w:r>
      <w:proofErr w:type="spellEnd"/>
      <w:r>
        <w:rPr>
          <w:rFonts w:ascii="Times New Roman" w:hAnsi="Times New Roman"/>
          <w:sz w:val="28"/>
        </w:rPr>
        <w:t xml:space="preserve"> и местную вытяжную вентиляцию.</w:t>
      </w:r>
    </w:p>
    <w:p w:rsidR="00621F8A" w:rsidRPr="00951B69" w:rsidRDefault="00621F8A" w:rsidP="00621F8A">
      <w:pPr>
        <w:spacing w:after="0" w:line="360" w:lineRule="auto"/>
        <w:ind w:firstLine="709"/>
        <w:jc w:val="both"/>
        <w:rPr>
          <w:rFonts w:ascii="Times New Roman" w:hAnsi="Times New Roman"/>
          <w:i/>
          <w:sz w:val="28"/>
        </w:rPr>
      </w:pPr>
      <w:proofErr w:type="spellStart"/>
      <w:r w:rsidRPr="00951B69">
        <w:rPr>
          <w:rFonts w:ascii="Times New Roman" w:hAnsi="Times New Roman"/>
          <w:i/>
          <w:sz w:val="28"/>
        </w:rPr>
        <w:t>Общеобменная</w:t>
      </w:r>
      <w:proofErr w:type="spellEnd"/>
      <w:r w:rsidRPr="00951B69">
        <w:rPr>
          <w:rFonts w:ascii="Times New Roman" w:hAnsi="Times New Roman"/>
          <w:i/>
          <w:sz w:val="28"/>
        </w:rPr>
        <w:t xml:space="preserve"> вытяжная вентиляция</w:t>
      </w:r>
    </w:p>
    <w:p w:rsidR="00621F8A" w:rsidRDefault="00621F8A" w:rsidP="00621F8A">
      <w:pPr>
        <w:spacing w:after="0" w:line="360" w:lineRule="auto"/>
        <w:ind w:firstLine="709"/>
        <w:jc w:val="both"/>
        <w:rPr>
          <w:rFonts w:ascii="Times New Roman" w:hAnsi="Times New Roman"/>
          <w:sz w:val="28"/>
        </w:rPr>
      </w:pPr>
      <w:r>
        <w:rPr>
          <w:rFonts w:ascii="Times New Roman" w:hAnsi="Times New Roman"/>
          <w:sz w:val="28"/>
        </w:rPr>
        <w:t xml:space="preserve">Простейшим типом </w:t>
      </w:r>
      <w:proofErr w:type="spellStart"/>
      <w:r>
        <w:rPr>
          <w:rFonts w:ascii="Times New Roman" w:hAnsi="Times New Roman"/>
          <w:sz w:val="28"/>
        </w:rPr>
        <w:t>общеобенной</w:t>
      </w:r>
      <w:proofErr w:type="spellEnd"/>
      <w:r>
        <w:rPr>
          <w:rFonts w:ascii="Times New Roman" w:hAnsi="Times New Roman"/>
          <w:sz w:val="28"/>
        </w:rPr>
        <w:t xml:space="preserve"> вытяжной вентиляции является отдельный вентилятор (обычного осевого типа) с электродвигателем на одной оси (рис.1), расположенный в окне или в отверстии стены. Такая установка удаляет воздух из ближайшей к вентилятору зоны помещения, осуществляя лишь общий воздухообмен.</w:t>
      </w:r>
    </w:p>
    <w:p w:rsidR="00621F8A" w:rsidRDefault="00621F8A" w:rsidP="00621F8A">
      <w:pPr>
        <w:spacing w:after="0" w:line="360" w:lineRule="auto"/>
        <w:ind w:firstLine="709"/>
        <w:jc w:val="both"/>
        <w:rPr>
          <w:rFonts w:ascii="Times New Roman" w:hAnsi="Times New Roman"/>
          <w:sz w:val="28"/>
        </w:rPr>
      </w:pPr>
      <w:r>
        <w:rPr>
          <w:rFonts w:ascii="Times New Roman" w:hAnsi="Times New Roman"/>
          <w:sz w:val="28"/>
        </w:rPr>
        <w:t>В некоторых случаях установка имеет протяжённый вытяжной воздуховод. Если длина вытяжного воздуховода превышает 30-40 м и, соответственно, потери давления в сети составляют более 30-40 кг/м</w:t>
      </w:r>
      <w:r w:rsidRPr="00C91F1D">
        <w:rPr>
          <w:rFonts w:ascii="Times New Roman" w:hAnsi="Times New Roman"/>
          <w:sz w:val="28"/>
          <w:vertAlign w:val="superscript"/>
        </w:rPr>
        <w:t>2</w:t>
      </w:r>
      <w:r>
        <w:rPr>
          <w:rFonts w:ascii="Times New Roman" w:hAnsi="Times New Roman"/>
          <w:sz w:val="28"/>
        </w:rPr>
        <w:t>, то вместо осевого вентилятора устанавливается вентилятор центробежного типа.</w:t>
      </w:r>
    </w:p>
    <w:p w:rsidR="00621F8A" w:rsidRDefault="00621F8A" w:rsidP="00621F8A">
      <w:pPr>
        <w:spacing w:after="0" w:line="360" w:lineRule="auto"/>
        <w:ind w:firstLine="709"/>
        <w:jc w:val="both"/>
        <w:rPr>
          <w:rFonts w:ascii="Times New Roman" w:hAnsi="Times New Roman"/>
          <w:sz w:val="28"/>
        </w:rPr>
      </w:pPr>
      <w:r>
        <w:rPr>
          <w:rFonts w:ascii="Times New Roman" w:hAnsi="Times New Roman"/>
          <w:sz w:val="28"/>
        </w:rPr>
        <w:t>Когда вредными выделениями в цехе являются тяжёлые газы или пыль и нет тепловыделений от оборудования, вытяжные воздуховоды прокладывают по полу цеха или выполняют в виде подпольных каналов.</w:t>
      </w:r>
    </w:p>
    <w:p w:rsidR="00621F8A" w:rsidRDefault="00621F8A" w:rsidP="00621F8A">
      <w:pPr>
        <w:spacing w:after="0" w:line="360" w:lineRule="auto"/>
        <w:ind w:firstLine="709"/>
        <w:jc w:val="both"/>
        <w:rPr>
          <w:rFonts w:ascii="Times New Roman" w:hAnsi="Times New Roman"/>
          <w:sz w:val="28"/>
        </w:rPr>
      </w:pPr>
      <w:r>
        <w:rPr>
          <w:rFonts w:ascii="Times New Roman" w:hAnsi="Times New Roman"/>
          <w:sz w:val="28"/>
        </w:rPr>
        <w:t xml:space="preserve">В промышленных зданиях, где имеются разнородные вредные выделения (теплота, влага, газы, пары, пыль и т.п.) и их поступление в помещение происходит в различных условиях (сосредоточенно, </w:t>
      </w:r>
      <w:proofErr w:type="spellStart"/>
      <w:r>
        <w:rPr>
          <w:rFonts w:ascii="Times New Roman" w:hAnsi="Times New Roman"/>
          <w:sz w:val="28"/>
        </w:rPr>
        <w:t>рассредоточенно</w:t>
      </w:r>
      <w:proofErr w:type="spellEnd"/>
      <w:r>
        <w:rPr>
          <w:rFonts w:ascii="Times New Roman" w:hAnsi="Times New Roman"/>
          <w:sz w:val="28"/>
        </w:rPr>
        <w:t xml:space="preserve">, на различных уровнях и т.п.), часто невозможно обойтись без какой-либо одной системой, например, местной или </w:t>
      </w:r>
      <w:proofErr w:type="spellStart"/>
      <w:r>
        <w:rPr>
          <w:rFonts w:ascii="Times New Roman" w:hAnsi="Times New Roman"/>
          <w:sz w:val="28"/>
        </w:rPr>
        <w:t>общеобменной</w:t>
      </w:r>
      <w:proofErr w:type="spellEnd"/>
      <w:r>
        <w:rPr>
          <w:rFonts w:ascii="Times New Roman" w:hAnsi="Times New Roman"/>
          <w:sz w:val="28"/>
        </w:rPr>
        <w:t>.</w:t>
      </w:r>
    </w:p>
    <w:p w:rsidR="00621F8A" w:rsidRDefault="00621F8A" w:rsidP="00621F8A">
      <w:pPr>
        <w:spacing w:after="0" w:line="360" w:lineRule="auto"/>
        <w:ind w:firstLine="709"/>
        <w:jc w:val="both"/>
        <w:rPr>
          <w:rFonts w:ascii="Times New Roman" w:hAnsi="Times New Roman"/>
          <w:sz w:val="28"/>
        </w:rPr>
      </w:pPr>
    </w:p>
    <w:p w:rsidR="00621F8A" w:rsidRDefault="00621F8A" w:rsidP="00621F8A">
      <w:pPr>
        <w:spacing w:after="0" w:line="360" w:lineRule="auto"/>
        <w:ind w:firstLine="709"/>
        <w:jc w:val="center"/>
        <w:rPr>
          <w:rFonts w:ascii="Times New Roman" w:hAnsi="Times New Roman"/>
          <w:sz w:val="28"/>
        </w:rPr>
      </w:pPr>
      <w:r>
        <w:rPr>
          <w:rFonts w:ascii="Times New Roman" w:hAnsi="Times New Roman"/>
          <w:noProof/>
          <w:sz w:val="28"/>
        </w:rPr>
        <w:drawing>
          <wp:inline distT="0" distB="0" distL="0" distR="0" wp14:anchorId="4054201B" wp14:editId="76608CD6">
            <wp:extent cx="4333875" cy="1776889"/>
            <wp:effectExtent l="0" t="0" r="0" b="0"/>
            <wp:docPr id="2" name="Рисунок 2" descr="C:\Users\evgen\Desktop\vityazh_ve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vgen\Desktop\vityazh_vent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3875" cy="1776889"/>
                    </a:xfrm>
                    <a:prstGeom prst="rect">
                      <a:avLst/>
                    </a:prstGeom>
                    <a:noFill/>
                    <a:ln>
                      <a:noFill/>
                    </a:ln>
                  </pic:spPr>
                </pic:pic>
              </a:graphicData>
            </a:graphic>
          </wp:inline>
        </w:drawing>
      </w:r>
    </w:p>
    <w:p w:rsidR="00621F8A" w:rsidRDefault="00621F8A" w:rsidP="00621F8A">
      <w:pPr>
        <w:tabs>
          <w:tab w:val="left" w:pos="3045"/>
        </w:tabs>
        <w:spacing w:after="0" w:line="360" w:lineRule="auto"/>
        <w:jc w:val="center"/>
        <w:rPr>
          <w:rFonts w:ascii="Times New Roman" w:hAnsi="Times New Roman"/>
          <w:sz w:val="28"/>
        </w:rPr>
      </w:pPr>
      <w:r>
        <w:rPr>
          <w:rFonts w:ascii="Times New Roman" w:hAnsi="Times New Roman"/>
          <w:sz w:val="28"/>
        </w:rPr>
        <w:t xml:space="preserve">Рис.1 – Простейшие схемы вытяжной вентиляции:  </w:t>
      </w:r>
    </w:p>
    <w:p w:rsidR="00621F8A" w:rsidRDefault="00621F8A" w:rsidP="00621F8A">
      <w:pPr>
        <w:tabs>
          <w:tab w:val="left" w:pos="3045"/>
        </w:tabs>
        <w:spacing w:after="0" w:line="360" w:lineRule="auto"/>
        <w:jc w:val="both"/>
        <w:rPr>
          <w:rFonts w:ascii="Times New Roman" w:hAnsi="Times New Roman"/>
          <w:sz w:val="28"/>
        </w:rPr>
      </w:pPr>
      <w:r>
        <w:rPr>
          <w:rFonts w:ascii="Times New Roman" w:hAnsi="Times New Roman"/>
          <w:sz w:val="28"/>
        </w:rPr>
        <w:t xml:space="preserve">1 </w:t>
      </w:r>
      <w:r w:rsidRPr="004F2A46">
        <w:rPr>
          <w:rFonts w:ascii="Times New Roman" w:hAnsi="Times New Roman"/>
          <w:b/>
          <w:sz w:val="28"/>
        </w:rPr>
        <w:t>-</w:t>
      </w:r>
      <w:r>
        <w:rPr>
          <w:rFonts w:ascii="Times New Roman" w:hAnsi="Times New Roman"/>
          <w:sz w:val="28"/>
        </w:rPr>
        <w:t xml:space="preserve"> утеплённый клапан; 2 </w:t>
      </w:r>
      <w:r>
        <w:rPr>
          <w:rFonts w:ascii="Times New Roman" w:hAnsi="Times New Roman"/>
          <w:b/>
          <w:sz w:val="28"/>
        </w:rPr>
        <w:t>–</w:t>
      </w:r>
      <w:r>
        <w:rPr>
          <w:rFonts w:ascii="Times New Roman" w:hAnsi="Times New Roman"/>
          <w:sz w:val="28"/>
        </w:rPr>
        <w:t xml:space="preserve"> вентилятор; 3 – лопасти вентилятора; </w:t>
      </w:r>
    </w:p>
    <w:p w:rsidR="00621F8A" w:rsidRDefault="00621F8A" w:rsidP="00621F8A">
      <w:pPr>
        <w:tabs>
          <w:tab w:val="left" w:pos="3045"/>
        </w:tabs>
        <w:spacing w:after="0" w:line="360" w:lineRule="auto"/>
        <w:jc w:val="both"/>
        <w:rPr>
          <w:rFonts w:ascii="Times New Roman" w:hAnsi="Times New Roman"/>
          <w:sz w:val="28"/>
        </w:rPr>
      </w:pPr>
      <w:r>
        <w:rPr>
          <w:rFonts w:ascii="Times New Roman" w:hAnsi="Times New Roman"/>
          <w:sz w:val="28"/>
        </w:rPr>
        <w:t>4 – вытяжная шахта; 5 – шибер; 6 – электродвигатель; 7 – вытяжная сеть.</w:t>
      </w:r>
    </w:p>
    <w:p w:rsidR="00621F8A" w:rsidRDefault="00621F8A" w:rsidP="00621F8A">
      <w:pPr>
        <w:tabs>
          <w:tab w:val="left" w:pos="3045"/>
        </w:tabs>
        <w:spacing w:after="0" w:line="360" w:lineRule="auto"/>
        <w:ind w:firstLine="709"/>
        <w:jc w:val="both"/>
        <w:rPr>
          <w:rFonts w:ascii="Times New Roman" w:hAnsi="Times New Roman"/>
          <w:sz w:val="28"/>
        </w:rPr>
      </w:pPr>
    </w:p>
    <w:p w:rsidR="00621F8A" w:rsidRPr="00621F8A" w:rsidRDefault="00621F8A" w:rsidP="00621F8A">
      <w:pPr>
        <w:tabs>
          <w:tab w:val="left" w:pos="3045"/>
        </w:tabs>
        <w:spacing w:after="0" w:line="360" w:lineRule="auto"/>
        <w:ind w:firstLine="709"/>
        <w:jc w:val="both"/>
        <w:rPr>
          <w:rFonts w:ascii="Times New Roman" w:hAnsi="Times New Roman"/>
          <w:sz w:val="28"/>
        </w:rPr>
      </w:pPr>
      <w:r>
        <w:rPr>
          <w:rFonts w:ascii="Times New Roman" w:hAnsi="Times New Roman"/>
          <w:sz w:val="28"/>
        </w:rPr>
        <w:t xml:space="preserve">В таких помещениях для удаления вредных выделений, которые не могут быть локализованы и поступают в воздух помещения, применяют </w:t>
      </w:r>
      <w:proofErr w:type="spellStart"/>
      <w:r>
        <w:rPr>
          <w:rFonts w:ascii="Times New Roman" w:hAnsi="Times New Roman"/>
          <w:sz w:val="28"/>
        </w:rPr>
        <w:t>общеобменные</w:t>
      </w:r>
      <w:proofErr w:type="spellEnd"/>
      <w:r>
        <w:rPr>
          <w:rFonts w:ascii="Times New Roman" w:hAnsi="Times New Roman"/>
          <w:sz w:val="28"/>
        </w:rPr>
        <w:t xml:space="preserve"> вытяжные системы.</w:t>
      </w:r>
    </w:p>
    <w:p w:rsidR="00621F8A" w:rsidRDefault="00621F8A" w:rsidP="00621F8A">
      <w:pPr>
        <w:tabs>
          <w:tab w:val="left" w:pos="3045"/>
        </w:tabs>
        <w:spacing w:after="0" w:line="360" w:lineRule="auto"/>
        <w:ind w:firstLine="709"/>
        <w:jc w:val="both"/>
        <w:rPr>
          <w:rFonts w:ascii="Times New Roman" w:hAnsi="Times New Roman"/>
          <w:i/>
          <w:sz w:val="28"/>
        </w:rPr>
      </w:pPr>
      <w:r w:rsidRPr="00BB2322">
        <w:rPr>
          <w:rFonts w:ascii="Times New Roman" w:hAnsi="Times New Roman"/>
          <w:i/>
          <w:sz w:val="28"/>
        </w:rPr>
        <w:t xml:space="preserve">Канальная и </w:t>
      </w:r>
      <w:proofErr w:type="spellStart"/>
      <w:r w:rsidRPr="00BB2322">
        <w:rPr>
          <w:rFonts w:ascii="Times New Roman" w:hAnsi="Times New Roman"/>
          <w:i/>
          <w:sz w:val="28"/>
        </w:rPr>
        <w:t>бесканальная</w:t>
      </w:r>
      <w:proofErr w:type="spellEnd"/>
      <w:r w:rsidRPr="00BB2322">
        <w:rPr>
          <w:rFonts w:ascii="Times New Roman" w:hAnsi="Times New Roman"/>
          <w:i/>
          <w:sz w:val="28"/>
        </w:rPr>
        <w:t xml:space="preserve"> вентиляция</w:t>
      </w:r>
    </w:p>
    <w:p w:rsidR="00621F8A" w:rsidRDefault="00621F8A" w:rsidP="00621F8A">
      <w:pPr>
        <w:tabs>
          <w:tab w:val="left" w:pos="3045"/>
        </w:tabs>
        <w:spacing w:after="0" w:line="360" w:lineRule="auto"/>
        <w:ind w:firstLine="709"/>
        <w:jc w:val="both"/>
        <w:rPr>
          <w:rFonts w:ascii="Times New Roman" w:hAnsi="Times New Roman"/>
          <w:sz w:val="28"/>
        </w:rPr>
      </w:pPr>
      <w:r>
        <w:rPr>
          <w:rFonts w:ascii="Times New Roman" w:hAnsi="Times New Roman"/>
          <w:sz w:val="28"/>
        </w:rPr>
        <w:t>Системы вентиляции имеют либо разветвлённую сеть воздуховодов для перемещения воздуха (канальные системы), либо каналы (воздуховоды) могут отсутствовать, например, при установке вентиляторов в стене, в перекрытии, при естественной вентиляции и т.д. (</w:t>
      </w:r>
      <w:proofErr w:type="spellStart"/>
      <w:r>
        <w:rPr>
          <w:rFonts w:ascii="Times New Roman" w:hAnsi="Times New Roman"/>
          <w:sz w:val="28"/>
        </w:rPr>
        <w:t>бесканальные</w:t>
      </w:r>
      <w:proofErr w:type="spellEnd"/>
      <w:r>
        <w:rPr>
          <w:rFonts w:ascii="Times New Roman" w:hAnsi="Times New Roman"/>
          <w:sz w:val="28"/>
        </w:rPr>
        <w:t xml:space="preserve"> системы).</w:t>
      </w:r>
    </w:p>
    <w:p w:rsidR="00621F8A" w:rsidRDefault="00621F8A" w:rsidP="00621F8A">
      <w:pPr>
        <w:tabs>
          <w:tab w:val="left" w:pos="3045"/>
        </w:tabs>
        <w:spacing w:after="0" w:line="360" w:lineRule="auto"/>
        <w:ind w:firstLine="709"/>
        <w:jc w:val="both"/>
        <w:rPr>
          <w:rFonts w:ascii="Times New Roman" w:hAnsi="Times New Roman"/>
          <w:sz w:val="28"/>
        </w:rPr>
      </w:pPr>
      <w:r>
        <w:rPr>
          <w:rFonts w:ascii="Times New Roman" w:hAnsi="Times New Roman"/>
          <w:sz w:val="28"/>
        </w:rPr>
        <w:t>Таким образом, любая система вентиляции может быть охарактеризована по указанным выше четырём признакам: по назначению, зоне обслуживания, способу перемещения воздуха и конструктивному исполнению.</w:t>
      </w:r>
    </w:p>
    <w:p w:rsidR="00907F2F" w:rsidRDefault="00907F2F" w:rsidP="00907F2F">
      <w:pPr>
        <w:pStyle w:val="2"/>
        <w:numPr>
          <w:ilvl w:val="1"/>
          <w:numId w:val="3"/>
        </w:numPr>
        <w:spacing w:before="0" w:line="360" w:lineRule="auto"/>
        <w:jc w:val="center"/>
        <w:rPr>
          <w:rFonts w:ascii="Times New Roman" w:hAnsi="Times New Roman" w:cs="Times New Roman"/>
          <w:color w:val="auto"/>
          <w:sz w:val="32"/>
        </w:rPr>
      </w:pPr>
      <w:r w:rsidRPr="00E049B2">
        <w:rPr>
          <w:rFonts w:ascii="Times New Roman" w:hAnsi="Times New Roman" w:cs="Times New Roman"/>
          <w:color w:val="auto"/>
          <w:sz w:val="32"/>
        </w:rPr>
        <w:t>Шумоглушители систем вентиляции и кондиционирования.</w:t>
      </w:r>
    </w:p>
    <w:p w:rsidR="00907F2F" w:rsidRDefault="00907F2F" w:rsidP="00907F2F">
      <w:pPr>
        <w:spacing w:after="0" w:line="360" w:lineRule="auto"/>
        <w:ind w:firstLine="709"/>
        <w:jc w:val="both"/>
        <w:rPr>
          <w:rFonts w:ascii="Times New Roman" w:hAnsi="Times New Roman"/>
          <w:sz w:val="28"/>
        </w:rPr>
      </w:pPr>
      <w:r>
        <w:rPr>
          <w:rFonts w:ascii="Times New Roman" w:hAnsi="Times New Roman"/>
          <w:sz w:val="28"/>
        </w:rPr>
        <w:t xml:space="preserve">Методика расчёта вентиляционных шумов в настоящее время достаточно хорошо разработана. Для каждого конкретного объекта с учётом числа рабочих мест и тепло-, </w:t>
      </w:r>
      <w:proofErr w:type="spellStart"/>
      <w:r>
        <w:rPr>
          <w:rFonts w:ascii="Times New Roman" w:hAnsi="Times New Roman"/>
          <w:sz w:val="28"/>
        </w:rPr>
        <w:t>влаго</w:t>
      </w:r>
      <w:proofErr w:type="spellEnd"/>
      <w:r>
        <w:rPr>
          <w:rFonts w:ascii="Times New Roman" w:hAnsi="Times New Roman"/>
          <w:sz w:val="28"/>
        </w:rPr>
        <w:t xml:space="preserve">-, пыле- и </w:t>
      </w:r>
      <w:proofErr w:type="spellStart"/>
      <w:r>
        <w:rPr>
          <w:rFonts w:ascii="Times New Roman" w:hAnsi="Times New Roman"/>
          <w:sz w:val="28"/>
        </w:rPr>
        <w:t>газовыделений</w:t>
      </w:r>
      <w:proofErr w:type="spellEnd"/>
      <w:r>
        <w:rPr>
          <w:rFonts w:ascii="Times New Roman" w:hAnsi="Times New Roman"/>
          <w:sz w:val="28"/>
        </w:rPr>
        <w:t xml:space="preserve"> определяют требуемый воздухообмен. На основе этих данных находят параметры вентиляционной системы, типоразмер, давление, частоту вращения рабочего колеса вентилятора. После этого с учётом конкретной конфигурации системы выбирают глушители шума, обеспечивающие снижение шума </w:t>
      </w:r>
      <w:proofErr w:type="spellStart"/>
      <w:r>
        <w:rPr>
          <w:rFonts w:ascii="Times New Roman" w:hAnsi="Times New Roman"/>
          <w:sz w:val="28"/>
        </w:rPr>
        <w:t>вентсистем</w:t>
      </w:r>
      <w:proofErr w:type="spellEnd"/>
      <w:r>
        <w:rPr>
          <w:rFonts w:ascii="Times New Roman" w:hAnsi="Times New Roman"/>
          <w:sz w:val="28"/>
        </w:rPr>
        <w:t xml:space="preserve"> до требуемого уровня. Обычно требуется минимально две группы глушителей: </w:t>
      </w:r>
      <w:r w:rsidRPr="00390D46">
        <w:rPr>
          <w:rFonts w:ascii="Times New Roman" w:hAnsi="Times New Roman"/>
          <w:b/>
          <w:sz w:val="28"/>
        </w:rPr>
        <w:t>магистральные</w:t>
      </w:r>
      <w:r>
        <w:rPr>
          <w:rFonts w:ascii="Times New Roman" w:hAnsi="Times New Roman"/>
          <w:sz w:val="28"/>
        </w:rPr>
        <w:t xml:space="preserve"> – на нагнетательных, а иногда и на всасывающих патрубках вентиляторов и </w:t>
      </w:r>
      <w:r w:rsidRPr="00390D46">
        <w:rPr>
          <w:rFonts w:ascii="Times New Roman" w:hAnsi="Times New Roman"/>
          <w:b/>
          <w:sz w:val="28"/>
        </w:rPr>
        <w:t>секционные</w:t>
      </w:r>
      <w:r w:rsidRPr="00390D46">
        <w:rPr>
          <w:rFonts w:ascii="Times New Roman" w:hAnsi="Times New Roman"/>
          <w:sz w:val="28"/>
        </w:rPr>
        <w:t xml:space="preserve"> (</w:t>
      </w:r>
      <w:r>
        <w:rPr>
          <w:rFonts w:ascii="Times New Roman" w:hAnsi="Times New Roman"/>
          <w:sz w:val="28"/>
        </w:rPr>
        <w:t>местные) – перед входом воздуха в помещение, совмещаемые с воздухораспределителями.</w:t>
      </w:r>
    </w:p>
    <w:p w:rsidR="00907F2F" w:rsidRDefault="00907F2F" w:rsidP="00907F2F">
      <w:pPr>
        <w:spacing w:after="0" w:line="360" w:lineRule="auto"/>
        <w:ind w:firstLine="709"/>
        <w:jc w:val="both"/>
        <w:rPr>
          <w:rFonts w:ascii="Times New Roman" w:hAnsi="Times New Roman"/>
          <w:sz w:val="28"/>
        </w:rPr>
      </w:pPr>
      <w:r>
        <w:rPr>
          <w:rFonts w:ascii="Times New Roman" w:hAnsi="Times New Roman"/>
          <w:sz w:val="28"/>
        </w:rPr>
        <w:t>Расчёты по методикам хотя и весьма громоздки, но позволяют достаточно точно определить требования к типу и конструкции глушителей, обеспечивающих требуемое снижение шума. Весьма важно, что при производстве работ не проводились произвольные изменения параметров системы.</w:t>
      </w:r>
    </w:p>
    <w:p w:rsidR="00907F2F" w:rsidRDefault="00907F2F" w:rsidP="00907F2F">
      <w:pPr>
        <w:spacing w:after="0" w:line="360" w:lineRule="auto"/>
        <w:ind w:firstLine="709"/>
        <w:jc w:val="both"/>
        <w:rPr>
          <w:rFonts w:ascii="Times New Roman" w:hAnsi="Times New Roman"/>
          <w:sz w:val="28"/>
        </w:rPr>
      </w:pPr>
      <w:r>
        <w:rPr>
          <w:rFonts w:ascii="Times New Roman" w:hAnsi="Times New Roman"/>
          <w:sz w:val="28"/>
        </w:rPr>
        <w:t>Допустимую скорость воздуха в глушителе как в элементе системы вентиляции следует выбирать в зависимости от возможных потерь давления и допустимого уровня звуковой мощности, генерируемой в воздуховод. Когда глушитель устанавливают на конечном участке воздуховода (перед входом в помещение), то ограничение скорости воздуха может быть связано с допустимыми уровнями звукового давления в обслуживаемых системами помещениях. Для помещений жилых, общественных, административных и производственных зданий эту связь демонстрирует такой факт, что при обслуживании, например, зала музыкального театра скорость в концевом глушителе не должна превышать 4м</w:t>
      </w:r>
      <w:r w:rsidRPr="001E7D14">
        <w:rPr>
          <w:rFonts w:ascii="Times New Roman" w:hAnsi="Times New Roman"/>
          <w:sz w:val="28"/>
        </w:rPr>
        <w:t>/</w:t>
      </w:r>
      <w:r>
        <w:rPr>
          <w:rFonts w:ascii="Times New Roman" w:hAnsi="Times New Roman"/>
          <w:sz w:val="28"/>
        </w:rPr>
        <w:t>с, а офиса – 6м</w:t>
      </w:r>
      <w:r w:rsidRPr="001E7D14">
        <w:rPr>
          <w:rFonts w:ascii="Times New Roman" w:hAnsi="Times New Roman"/>
          <w:sz w:val="28"/>
        </w:rPr>
        <w:t>/</w:t>
      </w:r>
      <w:r>
        <w:rPr>
          <w:rFonts w:ascii="Times New Roman" w:hAnsi="Times New Roman"/>
          <w:sz w:val="28"/>
        </w:rPr>
        <w:t>с. В свободном сечение центральных глушителей вентиляционных установок скорость должна быть не более некоторой, например 10-15 м</w:t>
      </w:r>
      <w:r w:rsidRPr="001E7D14">
        <w:rPr>
          <w:rFonts w:ascii="Times New Roman" w:hAnsi="Times New Roman"/>
          <w:sz w:val="28"/>
        </w:rPr>
        <w:t>/</w:t>
      </w:r>
      <w:r>
        <w:rPr>
          <w:rFonts w:ascii="Times New Roman" w:hAnsi="Times New Roman"/>
          <w:sz w:val="28"/>
        </w:rPr>
        <w:t>с, чтобы избежать эрозии из них звукопоглощающего материала.</w:t>
      </w:r>
    </w:p>
    <w:p w:rsidR="00907F2F" w:rsidRDefault="00907F2F" w:rsidP="00907F2F">
      <w:pPr>
        <w:spacing w:after="0" w:line="360" w:lineRule="auto"/>
        <w:ind w:firstLine="709"/>
        <w:jc w:val="both"/>
        <w:rPr>
          <w:rFonts w:ascii="Times New Roman" w:hAnsi="Times New Roman"/>
          <w:sz w:val="28"/>
        </w:rPr>
      </w:pPr>
      <w:r>
        <w:rPr>
          <w:rFonts w:ascii="Times New Roman" w:hAnsi="Times New Roman"/>
          <w:sz w:val="28"/>
        </w:rPr>
        <w:t>Нормы проектирования СНиП 23-03-2003</w:t>
      </w:r>
      <w:r w:rsidRPr="00907F2F">
        <w:rPr>
          <w:rFonts w:ascii="Times New Roman" w:hAnsi="Times New Roman"/>
          <w:sz w:val="28"/>
        </w:rPr>
        <w:t xml:space="preserve"> </w:t>
      </w:r>
      <w:r>
        <w:rPr>
          <w:rFonts w:ascii="Times New Roman" w:hAnsi="Times New Roman"/>
          <w:sz w:val="28"/>
        </w:rPr>
        <w:t>рекомендуют:</w:t>
      </w:r>
    </w:p>
    <w:p w:rsidR="00907F2F" w:rsidRDefault="00907F2F" w:rsidP="00907F2F">
      <w:pPr>
        <w:spacing w:after="0" w:line="360" w:lineRule="auto"/>
        <w:ind w:firstLine="709"/>
        <w:jc w:val="both"/>
        <w:rPr>
          <w:rFonts w:ascii="Times New Roman" w:hAnsi="Times New Roman"/>
          <w:i/>
          <w:sz w:val="28"/>
        </w:rPr>
      </w:pPr>
      <w:r>
        <w:rPr>
          <w:rFonts w:ascii="Times New Roman" w:hAnsi="Times New Roman"/>
          <w:i/>
          <w:sz w:val="28"/>
        </w:rPr>
        <w:t>«11.5. В качестве глушителей шума систем вентиляции могут применяться трубчатые, пластинчатые,  цилиндрические и камерные, а также облицованные изнутри звукопоглощающими материалами воздуховоды и их повороты.</w:t>
      </w:r>
    </w:p>
    <w:p w:rsidR="00907F2F" w:rsidRDefault="00907F2F" w:rsidP="00907F2F">
      <w:pPr>
        <w:spacing w:after="0" w:line="360" w:lineRule="auto"/>
        <w:ind w:firstLine="709"/>
        <w:jc w:val="both"/>
        <w:rPr>
          <w:rFonts w:ascii="Times New Roman" w:hAnsi="Times New Roman"/>
          <w:i/>
          <w:sz w:val="28"/>
        </w:rPr>
      </w:pPr>
      <w:r>
        <w:rPr>
          <w:rFonts w:ascii="Times New Roman" w:hAnsi="Times New Roman"/>
          <w:i/>
          <w:sz w:val="28"/>
        </w:rPr>
        <w:t>Конструкцию глушителя следует подбирать в зависимости от размера воздуховода, требуемого снижения шума, допустимой скорости воздуха на основании расчёта по соответствующему своду правил».</w:t>
      </w:r>
    </w:p>
    <w:p w:rsidR="00907F2F" w:rsidRDefault="00907F2F" w:rsidP="00907F2F">
      <w:pPr>
        <w:spacing w:after="0" w:line="360" w:lineRule="auto"/>
        <w:ind w:firstLine="709"/>
        <w:jc w:val="both"/>
        <w:rPr>
          <w:rFonts w:ascii="Times New Roman" w:hAnsi="Times New Roman"/>
          <w:sz w:val="28"/>
        </w:rPr>
      </w:pPr>
      <w:r>
        <w:rPr>
          <w:rFonts w:ascii="Times New Roman" w:hAnsi="Times New Roman"/>
          <w:sz w:val="28"/>
        </w:rPr>
        <w:t xml:space="preserve">По принципу действия глушители принято разделять на </w:t>
      </w:r>
      <w:r w:rsidRPr="0060110F">
        <w:rPr>
          <w:rFonts w:ascii="Times New Roman" w:hAnsi="Times New Roman"/>
          <w:b/>
          <w:sz w:val="28"/>
        </w:rPr>
        <w:t>диссипативные</w:t>
      </w:r>
      <w:r>
        <w:rPr>
          <w:rFonts w:ascii="Times New Roman" w:hAnsi="Times New Roman"/>
          <w:b/>
          <w:sz w:val="28"/>
        </w:rPr>
        <w:t xml:space="preserve"> </w:t>
      </w:r>
      <w:r>
        <w:rPr>
          <w:rFonts w:ascii="Times New Roman" w:hAnsi="Times New Roman"/>
          <w:sz w:val="28"/>
        </w:rPr>
        <w:t xml:space="preserve">(абсорбционные) и реактивные. В диссипативных глушителях снижение шума достигается за счет потерь акустической энергии на трение в звукопоглощающих материалах (волокнистых или пористых поглотителях, сетках, перфорированных листах и т.п.), расположенных на пути распространения звука. В реактивных глушителях снижение шума обеспечивается за счёт отражение части звуковой энергии </w:t>
      </w:r>
      <w:proofErr w:type="spellStart"/>
      <w:r>
        <w:rPr>
          <w:rFonts w:ascii="Times New Roman" w:hAnsi="Times New Roman"/>
          <w:sz w:val="28"/>
        </w:rPr>
        <w:t>обпатно</w:t>
      </w:r>
      <w:proofErr w:type="spellEnd"/>
      <w:r>
        <w:rPr>
          <w:rFonts w:ascii="Times New Roman" w:hAnsi="Times New Roman"/>
          <w:sz w:val="28"/>
        </w:rPr>
        <w:t xml:space="preserve"> к источнику. Звуковые волны, попадя в полость реактивного глушителя, возбуждают в нём собственные колебания, поэтому в одних частотных областях происходит ослабление звука, в других – усиление.</w:t>
      </w:r>
    </w:p>
    <w:p w:rsidR="00907F2F" w:rsidRDefault="00907F2F" w:rsidP="00907F2F">
      <w:pPr>
        <w:spacing w:after="0" w:line="360" w:lineRule="auto"/>
        <w:ind w:firstLine="709"/>
        <w:jc w:val="both"/>
        <w:rPr>
          <w:rFonts w:ascii="Times New Roman" w:hAnsi="Times New Roman"/>
          <w:sz w:val="28"/>
        </w:rPr>
      </w:pPr>
      <w:r>
        <w:rPr>
          <w:rFonts w:ascii="Times New Roman" w:hAnsi="Times New Roman"/>
          <w:sz w:val="28"/>
        </w:rPr>
        <w:t xml:space="preserve">Наряду с этим применяются также и </w:t>
      </w:r>
      <w:r w:rsidRPr="0060110F">
        <w:rPr>
          <w:rFonts w:ascii="Times New Roman" w:hAnsi="Times New Roman"/>
          <w:b/>
          <w:sz w:val="28"/>
        </w:rPr>
        <w:t>комбинированные глушители, содержащие в себе как реактивные,  так и диссипативные элементы.</w:t>
      </w:r>
      <w:r>
        <w:rPr>
          <w:rFonts w:ascii="Times New Roman" w:hAnsi="Times New Roman"/>
          <w:b/>
          <w:sz w:val="28"/>
        </w:rPr>
        <w:t xml:space="preserve"> </w:t>
      </w:r>
      <w:r>
        <w:rPr>
          <w:rFonts w:ascii="Times New Roman" w:hAnsi="Times New Roman"/>
          <w:sz w:val="28"/>
        </w:rPr>
        <w:t xml:space="preserve">Строго говоря, любой глушитель является комбинированным, так как диссипативные элементы глушителей частично отражают волны, а в реактивных энергия колебаний после отражений переходит в тепловую. </w:t>
      </w:r>
    </w:p>
    <w:p w:rsidR="00907F2F" w:rsidRDefault="00907F2F" w:rsidP="00907F2F">
      <w:pPr>
        <w:spacing w:after="0" w:line="360" w:lineRule="auto"/>
        <w:ind w:firstLine="709"/>
        <w:jc w:val="both"/>
        <w:rPr>
          <w:rFonts w:ascii="Times New Roman" w:hAnsi="Times New Roman"/>
          <w:b/>
          <w:sz w:val="28"/>
        </w:rPr>
      </w:pPr>
      <w:r w:rsidRPr="00B44E74">
        <w:rPr>
          <w:rFonts w:ascii="Times New Roman" w:hAnsi="Times New Roman"/>
          <w:b/>
          <w:sz w:val="28"/>
        </w:rPr>
        <w:t>При конструировании глушителей желательно достичь трёх основных целей:</w:t>
      </w:r>
    </w:p>
    <w:p w:rsidR="00907F2F" w:rsidRPr="00B44E74" w:rsidRDefault="00907F2F" w:rsidP="00907F2F">
      <w:pPr>
        <w:pStyle w:val="a8"/>
        <w:numPr>
          <w:ilvl w:val="0"/>
          <w:numId w:val="9"/>
        </w:numPr>
        <w:spacing w:after="0" w:line="360" w:lineRule="auto"/>
        <w:jc w:val="both"/>
        <w:rPr>
          <w:rFonts w:ascii="Times New Roman" w:hAnsi="Times New Roman" w:cs="Times New Roman"/>
          <w:b/>
          <w:sz w:val="28"/>
        </w:rPr>
      </w:pPr>
      <w:r>
        <w:rPr>
          <w:rFonts w:ascii="Times New Roman" w:hAnsi="Times New Roman" w:cs="Times New Roman"/>
          <w:b/>
          <w:sz w:val="28"/>
        </w:rPr>
        <w:t xml:space="preserve">высокой степени </w:t>
      </w:r>
      <w:proofErr w:type="spellStart"/>
      <w:r>
        <w:rPr>
          <w:rFonts w:ascii="Times New Roman" w:hAnsi="Times New Roman" w:cs="Times New Roman"/>
          <w:b/>
          <w:sz w:val="28"/>
        </w:rPr>
        <w:t>заглушения</w:t>
      </w:r>
      <w:proofErr w:type="spellEnd"/>
      <w:r>
        <w:rPr>
          <w:rFonts w:ascii="Times New Roman" w:hAnsi="Times New Roman" w:cs="Times New Roman"/>
          <w:b/>
          <w:sz w:val="28"/>
        </w:rPr>
        <w:t xml:space="preserve"> (акустической эффективности) </w:t>
      </w:r>
      <m:oMath>
        <m:sSub>
          <m:sSubPr>
            <m:ctrlPr>
              <w:rPr>
                <w:rFonts w:ascii="Cambria Math" w:hAnsi="Cambria Math" w:cs="Times New Roman"/>
                <w:i/>
                <w:sz w:val="28"/>
              </w:rPr>
            </m:ctrlPr>
          </m:sSubPr>
          <m:e>
            <m:r>
              <w:rPr>
                <w:rFonts w:ascii="Cambria Math" w:hAnsi="Cambria Math" w:cs="Times New Roman"/>
                <w:sz w:val="28"/>
              </w:rPr>
              <m:t>∆</m:t>
            </m:r>
            <m:r>
              <w:rPr>
                <w:rFonts w:ascii="Cambria Math" w:hAnsi="Cambria Math" w:cs="Times New Roman"/>
                <w:sz w:val="28"/>
                <w:lang w:val="en-US"/>
              </w:rPr>
              <m:t>L</m:t>
            </m:r>
          </m:e>
          <m:sub>
            <m:r>
              <w:rPr>
                <w:rFonts w:ascii="Cambria Math" w:hAnsi="Cambria Math" w:cs="Times New Roman"/>
                <w:sz w:val="28"/>
              </w:rPr>
              <m:t>шг</m:t>
            </m:r>
          </m:sub>
        </m:sSub>
      </m:oMath>
      <w:r>
        <w:rPr>
          <w:rFonts w:ascii="Times New Roman" w:eastAsiaTheme="minorEastAsia" w:hAnsi="Times New Roman" w:cs="Times New Roman"/>
          <w:sz w:val="28"/>
        </w:rPr>
        <w:t>, дБ, в широком диапазоне частот;</w:t>
      </w:r>
    </w:p>
    <w:p w:rsidR="00907F2F" w:rsidRPr="00B44E74" w:rsidRDefault="00907F2F" w:rsidP="00907F2F">
      <w:pPr>
        <w:pStyle w:val="a8"/>
        <w:numPr>
          <w:ilvl w:val="0"/>
          <w:numId w:val="9"/>
        </w:numPr>
        <w:spacing w:after="0" w:line="360" w:lineRule="auto"/>
        <w:jc w:val="both"/>
        <w:rPr>
          <w:rFonts w:ascii="Times New Roman" w:hAnsi="Times New Roman" w:cs="Times New Roman"/>
          <w:b/>
          <w:sz w:val="28"/>
        </w:rPr>
      </w:pPr>
      <w:r>
        <w:rPr>
          <w:rFonts w:ascii="Times New Roman" w:hAnsi="Times New Roman" w:cs="Times New Roman"/>
          <w:b/>
          <w:sz w:val="28"/>
        </w:rPr>
        <w:t xml:space="preserve">малых потерь давления (сопротивления) </w:t>
      </w:r>
      <m:oMath>
        <m:sSub>
          <m:sSubPr>
            <m:ctrlPr>
              <w:rPr>
                <w:rFonts w:ascii="Cambria Math" w:hAnsi="Cambria Math" w:cs="Times New Roman"/>
                <w:i/>
                <w:sz w:val="28"/>
              </w:rPr>
            </m:ctrlPr>
          </m:sSubPr>
          <m:e>
            <m:r>
              <w:rPr>
                <w:rFonts w:ascii="Cambria Math" w:hAnsi="Cambria Math" w:cs="Times New Roman"/>
                <w:sz w:val="28"/>
              </w:rPr>
              <m:t>∆</m:t>
            </m:r>
            <m:r>
              <w:rPr>
                <w:rFonts w:ascii="Cambria Math" w:hAnsi="Cambria Math" w:cs="Times New Roman"/>
                <w:sz w:val="28"/>
                <w:lang w:val="en-US"/>
              </w:rPr>
              <m:t>P</m:t>
            </m:r>
          </m:e>
          <m:sub>
            <m:r>
              <w:rPr>
                <w:rFonts w:ascii="Cambria Math" w:hAnsi="Cambria Math" w:cs="Times New Roman"/>
                <w:sz w:val="28"/>
              </w:rPr>
              <m:t>шг</m:t>
            </m:r>
          </m:sub>
        </m:sSub>
      </m:oMath>
      <w:r>
        <w:rPr>
          <w:rFonts w:ascii="Times New Roman" w:eastAsiaTheme="minorEastAsia" w:hAnsi="Times New Roman" w:cs="Times New Roman"/>
          <w:sz w:val="28"/>
        </w:rPr>
        <w:t>, Па при прохождении воздуха по аэродинамическому тракту, снабжённому глушителем;</w:t>
      </w:r>
    </w:p>
    <w:p w:rsidR="00907F2F" w:rsidRDefault="00907F2F" w:rsidP="00907F2F">
      <w:pPr>
        <w:pStyle w:val="a8"/>
        <w:numPr>
          <w:ilvl w:val="0"/>
          <w:numId w:val="9"/>
        </w:numPr>
        <w:spacing w:after="0" w:line="360" w:lineRule="auto"/>
        <w:jc w:val="both"/>
        <w:rPr>
          <w:rFonts w:ascii="Times New Roman" w:hAnsi="Times New Roman" w:cs="Times New Roman"/>
          <w:b/>
          <w:sz w:val="28"/>
        </w:rPr>
      </w:pPr>
      <w:r>
        <w:rPr>
          <w:rFonts w:ascii="Times New Roman" w:hAnsi="Times New Roman" w:cs="Times New Roman"/>
          <w:b/>
          <w:sz w:val="28"/>
        </w:rPr>
        <w:t>конструктивной и, следовательно, технологической простоты и малой занимаемой площади и объёма.</w:t>
      </w:r>
    </w:p>
    <w:p w:rsidR="00907F2F" w:rsidRDefault="00907F2F" w:rsidP="00907F2F">
      <w:pPr>
        <w:pStyle w:val="a8"/>
        <w:spacing w:after="0" w:line="360" w:lineRule="auto"/>
        <w:ind w:left="0" w:firstLine="709"/>
        <w:jc w:val="both"/>
        <w:rPr>
          <w:rFonts w:ascii="Times New Roman" w:hAnsi="Times New Roman" w:cs="Times New Roman"/>
          <w:sz w:val="28"/>
        </w:rPr>
      </w:pPr>
      <w:r>
        <w:rPr>
          <w:rFonts w:ascii="Times New Roman" w:hAnsi="Times New Roman" w:cs="Times New Roman"/>
          <w:sz w:val="28"/>
        </w:rPr>
        <w:t xml:space="preserve">На практике обычно выполняется следующее правило конструирования глушителей – </w:t>
      </w:r>
      <w:r w:rsidRPr="00B44E74">
        <w:rPr>
          <w:rFonts w:ascii="Times New Roman" w:hAnsi="Times New Roman" w:cs="Times New Roman"/>
          <w:b/>
          <w:sz w:val="28"/>
        </w:rPr>
        <w:t>«из трёх основных целей можно достичь только двух».</w:t>
      </w:r>
      <w:r>
        <w:rPr>
          <w:rFonts w:ascii="Times New Roman" w:hAnsi="Times New Roman" w:cs="Times New Roman"/>
          <w:sz w:val="28"/>
        </w:rPr>
        <w:t xml:space="preserve"> Конструктивно простой глушитель с высокой акустической эффективностью обычно обладает большим сопротивлением. Глушитель должен оказывать минимальное сопротивление постоянной составляющей и максимальное переменным составляющим пульсирующего воздушного потока.</w:t>
      </w:r>
    </w:p>
    <w:p w:rsidR="00907F2F" w:rsidRDefault="00907F2F" w:rsidP="00907F2F">
      <w:pPr>
        <w:pStyle w:val="a8"/>
        <w:spacing w:after="0" w:line="360" w:lineRule="auto"/>
        <w:ind w:left="0" w:firstLine="709"/>
        <w:jc w:val="both"/>
        <w:rPr>
          <w:rFonts w:ascii="Times New Roman" w:hAnsi="Times New Roman" w:cs="Times New Roman"/>
          <w:sz w:val="28"/>
        </w:rPr>
      </w:pPr>
      <w:r>
        <w:rPr>
          <w:rFonts w:ascii="Times New Roman" w:hAnsi="Times New Roman" w:cs="Times New Roman"/>
          <w:sz w:val="28"/>
        </w:rPr>
        <w:t>Остановимся поподробнее на классификации диссипативных глушителей шума</w:t>
      </w:r>
      <w:r w:rsidR="000B5201">
        <w:rPr>
          <w:rFonts w:ascii="Times New Roman" w:hAnsi="Times New Roman" w:cs="Times New Roman"/>
          <w:sz w:val="28"/>
        </w:rPr>
        <w:t>.</w:t>
      </w:r>
    </w:p>
    <w:p w:rsidR="00907F2F" w:rsidRPr="00907F2F" w:rsidRDefault="00907F2F" w:rsidP="00907F2F">
      <w:pPr>
        <w:pStyle w:val="a8"/>
        <w:spacing w:after="0" w:line="360" w:lineRule="auto"/>
        <w:ind w:left="0" w:firstLine="709"/>
        <w:jc w:val="both"/>
        <w:rPr>
          <w:rFonts w:ascii="Times New Roman" w:hAnsi="Times New Roman" w:cs="Times New Roman"/>
          <w:sz w:val="28"/>
        </w:rPr>
      </w:pPr>
      <w:r w:rsidRPr="002D4B4A">
        <w:rPr>
          <w:rFonts w:ascii="Times New Roman" w:hAnsi="Times New Roman" w:cs="Times New Roman"/>
          <w:sz w:val="28"/>
        </w:rPr>
        <w:t xml:space="preserve">В </w:t>
      </w:r>
      <w:r w:rsidR="000B5201">
        <w:rPr>
          <w:rFonts w:ascii="Times New Roman" w:hAnsi="Times New Roman" w:cs="Times New Roman"/>
          <w:sz w:val="28"/>
        </w:rPr>
        <w:t>рассмотренных</w:t>
      </w:r>
      <w:r w:rsidRPr="002D4B4A">
        <w:rPr>
          <w:rFonts w:ascii="Times New Roman" w:hAnsi="Times New Roman" w:cs="Times New Roman"/>
          <w:sz w:val="28"/>
        </w:rPr>
        <w:t xml:space="preserve"> глушителях в качестве облицовок используются волокнистые материалы (базальтовое и стекловолокно), потому что они обладают наилучшими звукопоглощающими свойствами. Глушители данного вида получили широкое распространение в системах вентиляции, так как имеют широкополосную характеристику </w:t>
      </w:r>
      <w:proofErr w:type="spellStart"/>
      <w:r w:rsidRPr="002D4B4A">
        <w:rPr>
          <w:rFonts w:ascii="Times New Roman" w:hAnsi="Times New Roman" w:cs="Times New Roman"/>
          <w:sz w:val="28"/>
        </w:rPr>
        <w:t>шумоглушения</w:t>
      </w:r>
      <w:proofErr w:type="spellEnd"/>
      <w:r w:rsidRPr="002D4B4A">
        <w:rPr>
          <w:rFonts w:ascii="Times New Roman" w:hAnsi="Times New Roman" w:cs="Times New Roman"/>
          <w:sz w:val="28"/>
        </w:rPr>
        <w:t xml:space="preserve">, а современные вентиляторы излучают шум в достаточно широкой полосе частот. При выборе глушителя следует ориентироваться на конструкцию, обеспечивающую не максимально возможную, а необходимую для конкретных условий эффективность </w:t>
      </w:r>
      <w:proofErr w:type="spellStart"/>
      <w:r w:rsidRPr="002D4B4A">
        <w:rPr>
          <w:rFonts w:ascii="Times New Roman" w:hAnsi="Times New Roman" w:cs="Times New Roman"/>
          <w:sz w:val="28"/>
        </w:rPr>
        <w:t>шумоглушения</w:t>
      </w:r>
      <w:proofErr w:type="spellEnd"/>
      <w:r w:rsidRPr="002D4B4A">
        <w:rPr>
          <w:rFonts w:ascii="Times New Roman" w:hAnsi="Times New Roman" w:cs="Times New Roman"/>
          <w:sz w:val="28"/>
        </w:rPr>
        <w:t>. При этом следует обращать внимание не только на характеристики акустической эффективности глушителя, но и на иные параметры, которые оказывают влияние на проектирование всей вентиляционной сети, такие, как величина аэродинамического сопротивления,</w:t>
      </w:r>
      <w:r w:rsidRPr="002D4B4A">
        <w:t xml:space="preserve"> </w:t>
      </w:r>
      <w:r w:rsidRPr="002D4B4A">
        <w:rPr>
          <w:rFonts w:ascii="Times New Roman" w:hAnsi="Times New Roman" w:cs="Times New Roman"/>
          <w:sz w:val="28"/>
        </w:rPr>
        <w:t>генерация потокового шума, габариты и т.д. Если глушитель установлен непосредственно перед вентилятором или сразу за ним, то необходимо учитывать структурный шум, возбуждаемый вентилятором в корпусе глушителя. Сильный структурный шум в корпусе глушителя может вызвать излучение звука в канал. При этом характеристики эффективности глушителя будут ограничены побочной передачей звука.</w:t>
      </w:r>
    </w:p>
    <w:p w:rsidR="00907F2F" w:rsidRPr="00907F2F" w:rsidRDefault="00907F2F" w:rsidP="00907F2F">
      <w:pPr>
        <w:pStyle w:val="a8"/>
        <w:spacing w:after="0" w:line="360" w:lineRule="auto"/>
        <w:ind w:left="0" w:firstLine="709"/>
        <w:jc w:val="both"/>
        <w:rPr>
          <w:rFonts w:ascii="Times New Roman" w:hAnsi="Times New Roman" w:cs="Times New Roman"/>
          <w:sz w:val="28"/>
        </w:rPr>
      </w:pPr>
      <w:r w:rsidRPr="004408B7">
        <w:rPr>
          <w:rFonts w:ascii="Times New Roman" w:hAnsi="Times New Roman" w:cs="Times New Roman"/>
          <w:sz w:val="28"/>
        </w:rPr>
        <w:t xml:space="preserve">Поскольку вид требуемой частотной характеристики </w:t>
      </w:r>
      <w:proofErr w:type="spellStart"/>
      <w:r w:rsidRPr="004408B7">
        <w:rPr>
          <w:rFonts w:ascii="Times New Roman" w:hAnsi="Times New Roman" w:cs="Times New Roman"/>
          <w:sz w:val="28"/>
        </w:rPr>
        <w:t>заглушения</w:t>
      </w:r>
      <w:proofErr w:type="spellEnd"/>
      <w:r w:rsidRPr="004408B7">
        <w:rPr>
          <w:rFonts w:ascii="Times New Roman" w:hAnsi="Times New Roman" w:cs="Times New Roman"/>
          <w:sz w:val="28"/>
        </w:rPr>
        <w:t xml:space="preserve"> редко совпадает с характеристикой затухания конкретного глушителя для какого-либо одного геометрического размера канала, то в этих случаях целесообразно использовать секционный принцип построения глушителей, то есть использовать несколько глушителей, имеющих разные частотные характеристики затухания. Также при установке подряд нескольких глушителей следует помнить, что расстояние между ними должно быть не менее 4-5 калибров.</w:t>
      </w:r>
    </w:p>
    <w:p w:rsidR="00907F2F" w:rsidRDefault="00907F2F" w:rsidP="00907F2F">
      <w:pPr>
        <w:pStyle w:val="a8"/>
        <w:spacing w:after="0" w:line="360" w:lineRule="auto"/>
        <w:ind w:left="0" w:firstLine="709"/>
        <w:jc w:val="both"/>
        <w:rPr>
          <w:rFonts w:ascii="Times New Roman" w:hAnsi="Times New Roman" w:cs="Times New Roman"/>
          <w:i/>
          <w:sz w:val="28"/>
        </w:rPr>
      </w:pPr>
      <w:r w:rsidRPr="00132D18">
        <w:rPr>
          <w:rFonts w:ascii="Times New Roman" w:hAnsi="Times New Roman" w:cs="Times New Roman"/>
          <w:i/>
          <w:sz w:val="28"/>
        </w:rPr>
        <w:t>Канальные глушители</w:t>
      </w:r>
    </w:p>
    <w:p w:rsidR="00907F2F" w:rsidRDefault="00907F2F" w:rsidP="00907F2F">
      <w:pPr>
        <w:pStyle w:val="a8"/>
        <w:spacing w:after="0" w:line="360" w:lineRule="auto"/>
        <w:ind w:left="0" w:firstLine="709"/>
        <w:jc w:val="both"/>
        <w:rPr>
          <w:rFonts w:ascii="Times New Roman" w:hAnsi="Times New Roman" w:cs="Times New Roman"/>
          <w:sz w:val="28"/>
        </w:rPr>
      </w:pPr>
      <w:r w:rsidRPr="008751EC">
        <w:rPr>
          <w:rFonts w:ascii="Times New Roman" w:hAnsi="Times New Roman" w:cs="Times New Roman"/>
          <w:sz w:val="28"/>
        </w:rPr>
        <w:t>Канальный глушитель представляет собой прямую трубу со звукопоглощающей облицовкой круглого поперечного сечения без каких-либо соединений. Звукопоглощающий элемент представляет собой один или несколько слоев звукопоглощающего материала и звукопроницаемого покрытия (нетканый материал и перфорированный экран). Затухание в глушителе  зависит от длины активной части, периметра проходного сечения, равного периметру воздуховода, толщины слоя звукопоглощающего материала (ЗПМ) и коэффициента звукопоглощения ЗПМ, зависящего от его физико-механических свойств. У канальных глушителей эффективность на средних и высоких частотах снижается с увеличением площади поперечного сечения. Поэтому не рекомендуется применение таких глушителей при диаметре канала более 400 или 500 мм.</w:t>
      </w:r>
    </w:p>
    <w:p w:rsidR="00907F2F" w:rsidRDefault="00907F2F" w:rsidP="00907F2F">
      <w:pPr>
        <w:pStyle w:val="a8"/>
        <w:spacing w:after="0" w:line="360" w:lineRule="auto"/>
        <w:ind w:left="0"/>
        <w:jc w:val="both"/>
        <w:rPr>
          <w:rFonts w:ascii="Times New Roman" w:hAnsi="Times New Roman" w:cs="Times New Roman"/>
          <w:noProof/>
          <w:sz w:val="28"/>
          <w:lang w:val="en-US" w:eastAsia="ru-RU"/>
        </w:rPr>
      </w:pPr>
      <w:r w:rsidRPr="00907F2F">
        <w:rPr>
          <w:rFonts w:ascii="Times New Roman" w:hAnsi="Times New Roman" w:cs="Times New Roman"/>
          <w:noProof/>
          <w:sz w:val="28"/>
          <w:lang w:eastAsia="ru-RU"/>
        </w:rPr>
        <w:t xml:space="preserve">      </w:t>
      </w:r>
      <w:r>
        <w:rPr>
          <w:rFonts w:ascii="Times New Roman" w:hAnsi="Times New Roman" w:cs="Times New Roman"/>
          <w:noProof/>
          <w:sz w:val="28"/>
          <w:lang w:eastAsia="ru-RU"/>
        </w:rPr>
        <w:drawing>
          <wp:inline distT="0" distB="0" distL="0" distR="0" wp14:anchorId="51F69F25" wp14:editId="7D442521">
            <wp:extent cx="2528346" cy="2406497"/>
            <wp:effectExtent l="0" t="0" r="5715" b="0"/>
            <wp:docPr id="3" name="Рисунок 3" descr="C:\Users\evgen\Desktop\shumoglushitel_kruglyy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vgen\Desktop\shumoglushitel_kruglyy_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33640" cy="2411535"/>
                    </a:xfrm>
                    <a:prstGeom prst="rect">
                      <a:avLst/>
                    </a:prstGeom>
                    <a:noFill/>
                    <a:ln>
                      <a:noFill/>
                    </a:ln>
                  </pic:spPr>
                </pic:pic>
              </a:graphicData>
            </a:graphic>
          </wp:inline>
        </w:drawing>
      </w:r>
      <w:r>
        <w:rPr>
          <w:rFonts w:ascii="Times New Roman" w:hAnsi="Times New Roman" w:cs="Times New Roman"/>
          <w:noProof/>
          <w:sz w:val="28"/>
          <w:lang w:eastAsia="ru-RU"/>
        </w:rPr>
        <w:drawing>
          <wp:inline distT="0" distB="0" distL="0" distR="0" wp14:anchorId="3A516943" wp14:editId="603FF5FF">
            <wp:extent cx="2381250" cy="1838325"/>
            <wp:effectExtent l="0" t="0" r="0" b="9525"/>
            <wp:docPr id="4" name="Рисунок 4" descr="C:\Users\evgen\Desktop\c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vgen\Desktop\cs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1838325"/>
                    </a:xfrm>
                    <a:prstGeom prst="rect">
                      <a:avLst/>
                    </a:prstGeom>
                    <a:noFill/>
                    <a:ln>
                      <a:noFill/>
                    </a:ln>
                  </pic:spPr>
                </pic:pic>
              </a:graphicData>
            </a:graphic>
          </wp:inline>
        </w:drawing>
      </w:r>
    </w:p>
    <w:p w:rsidR="00907F2F" w:rsidRPr="000B5201" w:rsidRDefault="00907F2F" w:rsidP="00907F2F">
      <w:pPr>
        <w:pStyle w:val="a8"/>
        <w:spacing w:after="0" w:line="360" w:lineRule="auto"/>
        <w:ind w:left="0"/>
        <w:jc w:val="center"/>
        <w:rPr>
          <w:rFonts w:ascii="Times New Roman" w:hAnsi="Times New Roman" w:cs="Times New Roman"/>
          <w:noProof/>
          <w:sz w:val="28"/>
          <w:lang w:eastAsia="ru-RU"/>
        </w:rPr>
      </w:pPr>
      <w:r>
        <w:rPr>
          <w:rFonts w:ascii="Times New Roman" w:hAnsi="Times New Roman" w:cs="Times New Roman"/>
          <w:noProof/>
          <w:sz w:val="28"/>
          <w:lang w:eastAsia="ru-RU"/>
        </w:rPr>
        <w:t xml:space="preserve">Рис.2 – Канальные глушители шума </w:t>
      </w:r>
      <w:r>
        <w:rPr>
          <w:rFonts w:ascii="Times New Roman" w:hAnsi="Times New Roman" w:cs="Times New Roman"/>
          <w:noProof/>
          <w:sz w:val="28"/>
          <w:lang w:val="en-US" w:eastAsia="ru-RU"/>
        </w:rPr>
        <w:t>CSA</w:t>
      </w:r>
      <w:r w:rsidRPr="001D5428">
        <w:rPr>
          <w:rFonts w:ascii="Times New Roman" w:hAnsi="Times New Roman" w:cs="Times New Roman"/>
          <w:noProof/>
          <w:sz w:val="28"/>
          <w:lang w:eastAsia="ru-RU"/>
        </w:rPr>
        <w:t xml:space="preserve"> </w:t>
      </w:r>
      <w:r>
        <w:rPr>
          <w:rFonts w:ascii="Times New Roman" w:hAnsi="Times New Roman" w:cs="Times New Roman"/>
          <w:noProof/>
          <w:sz w:val="28"/>
          <w:lang w:eastAsia="ru-RU"/>
        </w:rPr>
        <w:t xml:space="preserve">и </w:t>
      </w:r>
      <w:r>
        <w:rPr>
          <w:rFonts w:ascii="Times New Roman" w:hAnsi="Times New Roman" w:cs="Times New Roman"/>
          <w:noProof/>
          <w:sz w:val="28"/>
          <w:lang w:val="en-US" w:eastAsia="ru-RU"/>
        </w:rPr>
        <w:t>CSR</w:t>
      </w:r>
      <w:r w:rsidR="000B5201">
        <w:rPr>
          <w:rFonts w:ascii="Times New Roman" w:hAnsi="Times New Roman" w:cs="Times New Roman"/>
          <w:noProof/>
          <w:sz w:val="28"/>
          <w:lang w:eastAsia="ru-RU"/>
        </w:rPr>
        <w:t>.</w:t>
      </w:r>
    </w:p>
    <w:p w:rsidR="00907F2F" w:rsidRPr="00907F2F" w:rsidRDefault="00907F2F" w:rsidP="00907F2F">
      <w:pPr>
        <w:pStyle w:val="a8"/>
        <w:spacing w:after="0" w:line="360" w:lineRule="auto"/>
        <w:ind w:left="0" w:firstLine="709"/>
        <w:jc w:val="both"/>
        <w:rPr>
          <w:rFonts w:ascii="Times New Roman" w:hAnsi="Times New Roman" w:cs="Times New Roman"/>
          <w:sz w:val="28"/>
        </w:rPr>
      </w:pPr>
      <w:r w:rsidRPr="006479D7">
        <w:rPr>
          <w:rFonts w:ascii="Times New Roman" w:hAnsi="Times New Roman" w:cs="Times New Roman"/>
          <w:sz w:val="28"/>
        </w:rPr>
        <w:t xml:space="preserve">Глушители CSA и CSR характеризуются очень малым (практически нулевым) аэродинамическим сопротивлением и отсутствием генерации собственного шума (потоковый шум). Глушители CSA имеют цилиндрическую форму наружного корпуса, а глушители CSR – прямоугольную. Глушители CSR с диаметром входного патрубка до 200 мм имеют более высокие значения эффективности по сравнению с глушителями CSA во всем нормируемом диапазоне частот. Глушители CSR имеют меньшие размеры по высоте по сравнению с глушителями CSA, что может иметь значение при монтаже в случае ограниченных размеров подшивного пространства. Глушители CSA и CSR небольших диаметров рекомендуется устанавливать на конечных участках воздуховодов при подаче воздуха в «тихие» помещения, то есть в помещения с жесткими нормативными требованиями по шуму (при этом, разумеется, следует уделить внимание и выбору малошумного воздухораспределительного устройства). Глушители CSA и CSR больших диаметров могут устанавливаться непосредственно сразу за вентилятором или на других участках вентиляционной сети, когда нет необходимости в большой величине </w:t>
      </w:r>
      <w:proofErr w:type="spellStart"/>
      <w:r w:rsidRPr="006479D7">
        <w:rPr>
          <w:rFonts w:ascii="Times New Roman" w:hAnsi="Times New Roman" w:cs="Times New Roman"/>
          <w:sz w:val="28"/>
        </w:rPr>
        <w:t>шумоглушения</w:t>
      </w:r>
      <w:proofErr w:type="spellEnd"/>
      <w:r w:rsidRPr="006479D7">
        <w:rPr>
          <w:rFonts w:ascii="Times New Roman" w:hAnsi="Times New Roman" w:cs="Times New Roman"/>
          <w:sz w:val="28"/>
        </w:rPr>
        <w:t>, но в то же время существуют определенные ограничения, связанные с величиной аэродинамического сопротивления.</w:t>
      </w:r>
    </w:p>
    <w:p w:rsidR="00907F2F" w:rsidRPr="008E6573" w:rsidRDefault="00907F2F" w:rsidP="00907F2F">
      <w:pPr>
        <w:pStyle w:val="a8"/>
        <w:spacing w:after="0" w:line="360" w:lineRule="auto"/>
        <w:ind w:left="0" w:firstLine="709"/>
        <w:jc w:val="both"/>
        <w:rPr>
          <w:rFonts w:ascii="Times New Roman" w:hAnsi="Times New Roman" w:cs="Times New Roman"/>
          <w:i/>
          <w:sz w:val="28"/>
        </w:rPr>
      </w:pPr>
      <w:r w:rsidRPr="008E6573">
        <w:rPr>
          <w:rFonts w:ascii="Times New Roman" w:hAnsi="Times New Roman" w:cs="Times New Roman"/>
          <w:i/>
          <w:sz w:val="28"/>
        </w:rPr>
        <w:t>Пластинчатые глушители шума</w:t>
      </w:r>
    </w:p>
    <w:p w:rsidR="00907F2F" w:rsidRPr="00907F2F" w:rsidRDefault="00907F2F" w:rsidP="00907F2F">
      <w:pPr>
        <w:pStyle w:val="a8"/>
        <w:spacing w:after="0" w:line="360" w:lineRule="auto"/>
        <w:ind w:left="0" w:firstLine="709"/>
        <w:jc w:val="both"/>
        <w:rPr>
          <w:rFonts w:ascii="Times New Roman" w:hAnsi="Times New Roman" w:cs="Times New Roman"/>
          <w:sz w:val="28"/>
        </w:rPr>
      </w:pPr>
      <w:r w:rsidRPr="008E6573">
        <w:rPr>
          <w:rFonts w:ascii="Times New Roman" w:hAnsi="Times New Roman" w:cs="Times New Roman"/>
          <w:sz w:val="28"/>
        </w:rPr>
        <w:t>Пластинчатый глушитель представляет собой набор параллельных щитов из звукопоглощающего материала,</w:t>
      </w:r>
      <w:r w:rsidRPr="009A0B6C">
        <w:t xml:space="preserve"> </w:t>
      </w:r>
      <w:r w:rsidRPr="009A0B6C">
        <w:rPr>
          <w:rFonts w:ascii="Times New Roman" w:hAnsi="Times New Roman" w:cs="Times New Roman"/>
          <w:sz w:val="28"/>
        </w:rPr>
        <w:t>разбивающих воздуховод на ряд параллельных каналов. Боковые стенки щитов покрыты защитным материалом (кашированы), прозрачным для звуковых волн. Это сделано для предупреждения выдувания звукопоглощающего материала воздушным потоком. Толщина пластин  и расстояние между ними одинаково по всему сечению канала. Исключение составляет расстояние между крайними пластинами и корпусом глушителя, которое равно половине расстояния между другими пластинами. В некоторых случаях используют схему глушителя с расположением крайних пластин вплотную к стенкам корпуса, но при этом толщина пластин должна быть равной половине толщины других пластин. Такие условия на геометрические размеры пластинчатого глушителя накладываются исходя из требования обеспечения одинаковой эффективности снижения шума в каждом канале глушителя. Эффективность пластинчатого глушителя зависит от акустических характеристик звукопоглощающего материала, длины и толщины слоя звукопоглощающего материала, расстояния между поглощающими поверхностями. В то же время она практически не зависит от количества пластин (каналов для воздуха), а также от высоты пластин и от схемы компоновки глушителя.</w:t>
      </w:r>
      <w:r>
        <w:rPr>
          <w:rFonts w:ascii="Times New Roman" w:hAnsi="Times New Roman" w:cs="Times New Roman"/>
          <w:sz w:val="28"/>
        </w:rPr>
        <w:t xml:space="preserve"> </w:t>
      </w:r>
      <w:r w:rsidRPr="009A0B6C">
        <w:rPr>
          <w:rFonts w:ascii="Times New Roman" w:hAnsi="Times New Roman" w:cs="Times New Roman"/>
          <w:sz w:val="28"/>
        </w:rPr>
        <w:t xml:space="preserve">Не рекомендуется устанавливать пластинчатые глушители сразу за изменениями сечения или поворотами канала. Глушители RSA имеют достаточно широкополосную характеристику затухания с максимумом </w:t>
      </w:r>
      <w:proofErr w:type="spellStart"/>
      <w:r w:rsidRPr="009A0B6C">
        <w:rPr>
          <w:rFonts w:ascii="Times New Roman" w:hAnsi="Times New Roman" w:cs="Times New Roman"/>
          <w:sz w:val="28"/>
        </w:rPr>
        <w:t>шумопоглощения</w:t>
      </w:r>
      <w:proofErr w:type="spellEnd"/>
      <w:r w:rsidRPr="009A0B6C">
        <w:rPr>
          <w:rFonts w:ascii="Times New Roman" w:hAnsi="Times New Roman" w:cs="Times New Roman"/>
          <w:sz w:val="28"/>
        </w:rPr>
        <w:t xml:space="preserve"> в области средних и высоких частот. Что важно, их эффективность, в отличие от канальных глушителей (CSA и CSR), не зависит от площади входного патрубка глушителя,</w:t>
      </w:r>
      <w:r>
        <w:rPr>
          <w:rFonts w:ascii="Times New Roman" w:hAnsi="Times New Roman" w:cs="Times New Roman"/>
          <w:sz w:val="28"/>
        </w:rPr>
        <w:t xml:space="preserve"> </w:t>
      </w:r>
      <w:r w:rsidRPr="00CA4DE7">
        <w:rPr>
          <w:rFonts w:ascii="Times New Roman" w:hAnsi="Times New Roman" w:cs="Times New Roman"/>
          <w:sz w:val="28"/>
        </w:rPr>
        <w:t xml:space="preserve">поэтому их применение в воздуховодах с большой площадью поперечного сечения дает больший эффект </w:t>
      </w:r>
      <w:proofErr w:type="spellStart"/>
      <w:r w:rsidRPr="00CA4DE7">
        <w:rPr>
          <w:rFonts w:ascii="Times New Roman" w:hAnsi="Times New Roman" w:cs="Times New Roman"/>
          <w:sz w:val="28"/>
        </w:rPr>
        <w:t>шумоглушения</w:t>
      </w:r>
      <w:proofErr w:type="spellEnd"/>
      <w:r w:rsidRPr="00CA4DE7">
        <w:rPr>
          <w:rFonts w:ascii="Times New Roman" w:hAnsi="Times New Roman" w:cs="Times New Roman"/>
          <w:sz w:val="28"/>
        </w:rPr>
        <w:t xml:space="preserve"> в средне и высокочастотной области, по сравнению с обычными канальными глушителями. В то же время следует учитывать, что глушители RSA имеют коэффициент живого сечения равный 0,5 и, при высоких скоростях воздушного потока могут создавать значительное аэродинамическое сопротивление. Работа глушителей RSA также сопровождается генерацией потокового (собственного) шума, уровень которого зависит от скорости воздушного потока в воздуховоде. Для снижения аэродинамического сопротивления глушителя и, соответственно, генерации потокового шума, на торцах звукопоглощающих пластин, на входе и выходе из глушителя установлены обтекатели. При наличии высокой скорости воздуха в воздуховоде рекомендуется использовать глушитель большего, чем воздуховод, типоразмера.</w:t>
      </w:r>
      <w:r>
        <w:rPr>
          <w:rFonts w:ascii="Times New Roman" w:hAnsi="Times New Roman" w:cs="Times New Roman"/>
          <w:sz w:val="28"/>
        </w:rPr>
        <w:t xml:space="preserve"> </w:t>
      </w:r>
    </w:p>
    <w:p w:rsidR="00907F2F" w:rsidRDefault="00907F2F" w:rsidP="00907F2F">
      <w:pPr>
        <w:pStyle w:val="a8"/>
        <w:spacing w:after="0" w:line="360" w:lineRule="auto"/>
        <w:ind w:left="0" w:firstLine="709"/>
        <w:jc w:val="center"/>
        <w:rPr>
          <w:rFonts w:ascii="Times New Roman" w:hAnsi="Times New Roman" w:cs="Times New Roman"/>
          <w:sz w:val="28"/>
          <w:lang w:val="en-US"/>
        </w:rPr>
      </w:pPr>
      <w:r>
        <w:rPr>
          <w:rFonts w:ascii="Times New Roman" w:hAnsi="Times New Roman" w:cs="Times New Roman"/>
          <w:noProof/>
          <w:sz w:val="28"/>
          <w:lang w:eastAsia="ru-RU"/>
        </w:rPr>
        <w:drawing>
          <wp:inline distT="0" distB="0" distL="0" distR="0" wp14:anchorId="71AF2632" wp14:editId="675933DD">
            <wp:extent cx="3438525" cy="2578893"/>
            <wp:effectExtent l="0" t="0" r="0" b="0"/>
            <wp:docPr id="5" name="Рисунок 5" descr="C:\Users\evgen\Desktop\korf_sg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vgen\Desktop\korf_sg_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5311" cy="2583983"/>
                    </a:xfrm>
                    <a:prstGeom prst="rect">
                      <a:avLst/>
                    </a:prstGeom>
                    <a:noFill/>
                    <a:ln>
                      <a:noFill/>
                    </a:ln>
                  </pic:spPr>
                </pic:pic>
              </a:graphicData>
            </a:graphic>
          </wp:inline>
        </w:drawing>
      </w:r>
    </w:p>
    <w:p w:rsidR="00907F2F" w:rsidRPr="004A581B" w:rsidRDefault="00907F2F" w:rsidP="004A581B">
      <w:pPr>
        <w:pStyle w:val="a8"/>
        <w:spacing w:after="0" w:line="360" w:lineRule="auto"/>
        <w:ind w:left="0" w:firstLine="709"/>
        <w:jc w:val="center"/>
        <w:rPr>
          <w:rFonts w:ascii="Times New Roman" w:hAnsi="Times New Roman" w:cs="Times New Roman"/>
          <w:sz w:val="28"/>
        </w:rPr>
      </w:pPr>
      <w:r>
        <w:rPr>
          <w:rFonts w:ascii="Times New Roman" w:hAnsi="Times New Roman" w:cs="Times New Roman"/>
          <w:sz w:val="28"/>
        </w:rPr>
        <w:t xml:space="preserve">Рис.3 – Пластинчатые глушители </w:t>
      </w:r>
      <w:r>
        <w:rPr>
          <w:rFonts w:ascii="Times New Roman" w:hAnsi="Times New Roman" w:cs="Times New Roman"/>
          <w:sz w:val="28"/>
          <w:lang w:val="en-US"/>
        </w:rPr>
        <w:t>RSA</w:t>
      </w:r>
      <w:r>
        <w:rPr>
          <w:rFonts w:ascii="Times New Roman" w:hAnsi="Times New Roman" w:cs="Times New Roman"/>
          <w:sz w:val="28"/>
        </w:rPr>
        <w:t>.</w:t>
      </w:r>
    </w:p>
    <w:p w:rsidR="00907F2F" w:rsidRDefault="00907F2F" w:rsidP="00907F2F">
      <w:pPr>
        <w:pStyle w:val="a8"/>
        <w:spacing w:after="0" w:line="360" w:lineRule="auto"/>
        <w:ind w:left="0" w:firstLine="709"/>
        <w:jc w:val="both"/>
        <w:rPr>
          <w:rFonts w:ascii="Times New Roman" w:hAnsi="Times New Roman" w:cs="Times New Roman"/>
          <w:i/>
          <w:sz w:val="28"/>
        </w:rPr>
      </w:pPr>
      <w:r w:rsidRPr="001254AE">
        <w:rPr>
          <w:rFonts w:ascii="Times New Roman" w:hAnsi="Times New Roman" w:cs="Times New Roman"/>
          <w:i/>
          <w:sz w:val="28"/>
        </w:rPr>
        <w:t>Глушители с центральной звукопоглощающей вставкой</w:t>
      </w:r>
    </w:p>
    <w:p w:rsidR="00907F2F" w:rsidRDefault="00907F2F" w:rsidP="00907F2F">
      <w:pPr>
        <w:pStyle w:val="a8"/>
        <w:spacing w:after="0" w:line="360" w:lineRule="auto"/>
        <w:ind w:left="0" w:firstLine="709"/>
        <w:jc w:val="both"/>
        <w:rPr>
          <w:rFonts w:ascii="Times New Roman" w:hAnsi="Times New Roman" w:cs="Times New Roman"/>
          <w:sz w:val="28"/>
        </w:rPr>
      </w:pPr>
      <w:r w:rsidRPr="003A1215">
        <w:rPr>
          <w:rFonts w:ascii="Times New Roman" w:hAnsi="Times New Roman" w:cs="Times New Roman"/>
          <w:sz w:val="28"/>
        </w:rPr>
        <w:t xml:space="preserve">Канальные глушители шума (CSI и CSD) с центральной плоской звукопоглощающей вставкой применяются для снижения шума распространяющегося по вентиляционной сети в тех случаях, когда требуется повышенная эффективность </w:t>
      </w:r>
      <w:proofErr w:type="spellStart"/>
      <w:r w:rsidRPr="003A1215">
        <w:rPr>
          <w:rFonts w:ascii="Times New Roman" w:hAnsi="Times New Roman" w:cs="Times New Roman"/>
          <w:sz w:val="28"/>
        </w:rPr>
        <w:t>шумоглушения</w:t>
      </w:r>
      <w:proofErr w:type="spellEnd"/>
      <w:r w:rsidRPr="003A1215">
        <w:rPr>
          <w:rFonts w:ascii="Times New Roman" w:hAnsi="Times New Roman" w:cs="Times New Roman"/>
          <w:sz w:val="28"/>
        </w:rPr>
        <w:t xml:space="preserve"> по сравнению с обычными канальными глушителями (типа CSR или CSA). Дополнительное снижение шума во всем нормируемом диапазоне частот обеспечивается за счет увеличения поверхности звукопоглощающего материала. Наибольший дополнительный эффект наблюдается в области высоких частот. Глушители CSI и CSD отличаются повышенным аэродинамическим сопротивлением по сравнению с глушителями CSR или CSA и, соответственно, возможной генерацией потокового шума. Для снижения аэродинамического сопротивления на торцах вставки установлены обтекатели в виде цилиндрического сегмента. Глушители с центральной вставкой рекомендуются для установки в воздуховоды больших диаметров, когда требуется более высокая эффективность </w:t>
      </w:r>
      <w:proofErr w:type="spellStart"/>
      <w:r w:rsidRPr="003A1215">
        <w:rPr>
          <w:rFonts w:ascii="Times New Roman" w:hAnsi="Times New Roman" w:cs="Times New Roman"/>
          <w:sz w:val="28"/>
        </w:rPr>
        <w:t>шумоглушения</w:t>
      </w:r>
      <w:proofErr w:type="spellEnd"/>
      <w:r w:rsidRPr="003A1215">
        <w:rPr>
          <w:rFonts w:ascii="Times New Roman" w:hAnsi="Times New Roman" w:cs="Times New Roman"/>
          <w:sz w:val="28"/>
        </w:rPr>
        <w:t>, особенно в области средних и высоких частот, чем та, которую могут обеспечить обычные канальные глушители (CSA и CSR).</w:t>
      </w:r>
    </w:p>
    <w:p w:rsidR="00907F2F" w:rsidRDefault="00907F2F" w:rsidP="00907F2F">
      <w:pPr>
        <w:pStyle w:val="a8"/>
        <w:spacing w:after="0" w:line="360" w:lineRule="auto"/>
        <w:ind w:left="0" w:firstLine="709"/>
        <w:jc w:val="both"/>
        <w:rPr>
          <w:rFonts w:ascii="Times New Roman" w:hAnsi="Times New Roman" w:cs="Times New Roman"/>
          <w:sz w:val="28"/>
        </w:rPr>
      </w:pPr>
    </w:p>
    <w:p w:rsidR="00907F2F" w:rsidRDefault="00907F2F" w:rsidP="00907F2F">
      <w:pPr>
        <w:pStyle w:val="a8"/>
        <w:spacing w:after="0" w:line="360" w:lineRule="auto"/>
        <w:ind w:left="0" w:firstLine="709"/>
        <w:jc w:val="both"/>
        <w:rPr>
          <w:rFonts w:ascii="Times New Roman" w:hAnsi="Times New Roman" w:cs="Times New Roman"/>
          <w:sz w:val="28"/>
          <w:lang w:val="en-US"/>
        </w:rPr>
      </w:pPr>
      <w:r>
        <w:rPr>
          <w:rFonts w:ascii="Times New Roman" w:hAnsi="Times New Roman" w:cs="Times New Roman"/>
          <w:noProof/>
          <w:sz w:val="28"/>
          <w:lang w:eastAsia="ru-RU"/>
        </w:rPr>
        <w:t xml:space="preserve">  </w:t>
      </w:r>
      <w:r>
        <w:rPr>
          <w:rFonts w:ascii="Times New Roman" w:hAnsi="Times New Roman" w:cs="Times New Roman"/>
          <w:noProof/>
          <w:sz w:val="28"/>
          <w:lang w:eastAsia="ru-RU"/>
        </w:rPr>
        <w:drawing>
          <wp:inline distT="0" distB="0" distL="0" distR="0" wp14:anchorId="3ECE9CBA" wp14:editId="175F5FDE">
            <wp:extent cx="2381250" cy="1838325"/>
            <wp:effectExtent l="0" t="0" r="0" b="9525"/>
            <wp:docPr id="6" name="Рисунок 6" descr="C:\Users\evgen\Desktop\c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vgen\Desktop\csi.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1250" cy="1838325"/>
                    </a:xfrm>
                    <a:prstGeom prst="rect">
                      <a:avLst/>
                    </a:prstGeom>
                    <a:noFill/>
                    <a:ln>
                      <a:noFill/>
                    </a:ln>
                  </pic:spPr>
                </pic:pic>
              </a:graphicData>
            </a:graphic>
          </wp:inline>
        </w:drawing>
      </w:r>
      <w:r>
        <w:rPr>
          <w:rFonts w:ascii="Times New Roman" w:hAnsi="Times New Roman" w:cs="Times New Roman"/>
          <w:noProof/>
          <w:sz w:val="28"/>
          <w:lang w:eastAsia="ru-RU"/>
        </w:rPr>
        <w:drawing>
          <wp:inline distT="0" distB="0" distL="0" distR="0" wp14:anchorId="40ED8863" wp14:editId="73961567">
            <wp:extent cx="2381250" cy="1809750"/>
            <wp:effectExtent l="0" t="0" r="0" b="0"/>
            <wp:docPr id="7" name="Рисунок 7" descr="C:\Users\evgen\Desktop\c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vgen\Desktop\csd.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1809750"/>
                    </a:xfrm>
                    <a:prstGeom prst="rect">
                      <a:avLst/>
                    </a:prstGeom>
                    <a:noFill/>
                    <a:ln>
                      <a:noFill/>
                    </a:ln>
                  </pic:spPr>
                </pic:pic>
              </a:graphicData>
            </a:graphic>
          </wp:inline>
        </w:drawing>
      </w:r>
    </w:p>
    <w:p w:rsidR="00907F2F" w:rsidRDefault="00907F2F" w:rsidP="00907F2F">
      <w:pPr>
        <w:pStyle w:val="a8"/>
        <w:spacing w:after="0" w:line="360" w:lineRule="auto"/>
        <w:ind w:left="0" w:firstLine="709"/>
        <w:jc w:val="center"/>
        <w:rPr>
          <w:rFonts w:ascii="Times New Roman" w:hAnsi="Times New Roman" w:cs="Times New Roman"/>
          <w:sz w:val="28"/>
        </w:rPr>
      </w:pPr>
      <w:r>
        <w:rPr>
          <w:rFonts w:ascii="Times New Roman" w:hAnsi="Times New Roman" w:cs="Times New Roman"/>
          <w:sz w:val="28"/>
        </w:rPr>
        <w:t xml:space="preserve">Рис.4 – глушитель с цилиндрической центральной звукопоглощающей вставкой </w:t>
      </w:r>
      <w:r>
        <w:rPr>
          <w:rFonts w:ascii="Times New Roman" w:hAnsi="Times New Roman" w:cs="Times New Roman"/>
          <w:sz w:val="28"/>
          <w:lang w:val="en-US"/>
        </w:rPr>
        <w:t>CSI</w:t>
      </w:r>
      <w:r w:rsidRPr="002C2F1F">
        <w:rPr>
          <w:rFonts w:ascii="Times New Roman" w:hAnsi="Times New Roman" w:cs="Times New Roman"/>
          <w:sz w:val="28"/>
        </w:rPr>
        <w:t xml:space="preserve"> </w:t>
      </w:r>
      <w:r>
        <w:rPr>
          <w:rFonts w:ascii="Times New Roman" w:hAnsi="Times New Roman" w:cs="Times New Roman"/>
          <w:sz w:val="28"/>
        </w:rPr>
        <w:t xml:space="preserve">и </w:t>
      </w:r>
      <w:r>
        <w:rPr>
          <w:rFonts w:ascii="Times New Roman" w:hAnsi="Times New Roman" w:cs="Times New Roman"/>
          <w:sz w:val="28"/>
          <w:lang w:val="en-US"/>
        </w:rPr>
        <w:t>CSD</w:t>
      </w:r>
      <w:r w:rsidRPr="002C2F1F">
        <w:rPr>
          <w:rFonts w:ascii="Times New Roman" w:hAnsi="Times New Roman" w:cs="Times New Roman"/>
          <w:sz w:val="28"/>
        </w:rPr>
        <w:t>.</w:t>
      </w:r>
    </w:p>
    <w:p w:rsidR="004A581B" w:rsidRDefault="004A581B" w:rsidP="00907F2F">
      <w:pPr>
        <w:pStyle w:val="a8"/>
        <w:spacing w:after="0" w:line="360" w:lineRule="auto"/>
        <w:ind w:left="0" w:firstLine="709"/>
        <w:jc w:val="center"/>
        <w:rPr>
          <w:rFonts w:ascii="Times New Roman" w:hAnsi="Times New Roman" w:cs="Times New Roman"/>
          <w:sz w:val="28"/>
        </w:rPr>
      </w:pPr>
    </w:p>
    <w:p w:rsidR="00907F2F" w:rsidRDefault="00907F2F" w:rsidP="00907F2F">
      <w:pPr>
        <w:pStyle w:val="a8"/>
        <w:spacing w:after="0" w:line="360" w:lineRule="auto"/>
        <w:ind w:left="0" w:firstLine="709"/>
        <w:jc w:val="both"/>
        <w:rPr>
          <w:rFonts w:ascii="Times New Roman" w:hAnsi="Times New Roman" w:cs="Times New Roman"/>
          <w:sz w:val="28"/>
        </w:rPr>
      </w:pPr>
    </w:p>
    <w:p w:rsidR="00907F2F" w:rsidRDefault="00907F2F" w:rsidP="00907F2F">
      <w:pPr>
        <w:pStyle w:val="a8"/>
        <w:spacing w:after="0" w:line="360" w:lineRule="auto"/>
        <w:ind w:left="0" w:firstLine="709"/>
        <w:jc w:val="both"/>
        <w:rPr>
          <w:rFonts w:ascii="Times New Roman" w:hAnsi="Times New Roman" w:cs="Times New Roman"/>
          <w:i/>
          <w:sz w:val="28"/>
        </w:rPr>
      </w:pPr>
      <w:r w:rsidRPr="000A6DC3">
        <w:rPr>
          <w:rFonts w:ascii="Times New Roman" w:hAnsi="Times New Roman" w:cs="Times New Roman"/>
          <w:i/>
          <w:sz w:val="28"/>
        </w:rPr>
        <w:t>Угловые глушители шума</w:t>
      </w:r>
    </w:p>
    <w:p w:rsidR="00907F2F" w:rsidRDefault="00907F2F" w:rsidP="00907F2F">
      <w:pPr>
        <w:pStyle w:val="a8"/>
        <w:spacing w:after="0" w:line="360" w:lineRule="auto"/>
        <w:ind w:left="0" w:firstLine="709"/>
        <w:jc w:val="both"/>
        <w:rPr>
          <w:rFonts w:ascii="Times New Roman" w:hAnsi="Times New Roman" w:cs="Times New Roman"/>
          <w:sz w:val="28"/>
        </w:rPr>
      </w:pPr>
      <w:r w:rsidRPr="00A829D8">
        <w:rPr>
          <w:rFonts w:ascii="Times New Roman" w:hAnsi="Times New Roman" w:cs="Times New Roman"/>
          <w:sz w:val="28"/>
        </w:rPr>
        <w:t>Канальные глушители (</w:t>
      </w:r>
      <w:r w:rsidRPr="00A829D8">
        <w:rPr>
          <w:rFonts w:ascii="Times New Roman" w:hAnsi="Times New Roman" w:cs="Times New Roman"/>
          <w:sz w:val="28"/>
          <w:lang w:val="en-US"/>
        </w:rPr>
        <w:t>CSU</w:t>
      </w:r>
      <w:r w:rsidRPr="00A829D8">
        <w:rPr>
          <w:rFonts w:ascii="Times New Roman" w:hAnsi="Times New Roman" w:cs="Times New Roman"/>
          <w:sz w:val="28"/>
        </w:rPr>
        <w:t xml:space="preserve">, </w:t>
      </w:r>
      <w:r w:rsidRPr="00A829D8">
        <w:rPr>
          <w:rFonts w:ascii="Times New Roman" w:hAnsi="Times New Roman" w:cs="Times New Roman"/>
          <w:sz w:val="28"/>
          <w:lang w:val="en-US"/>
        </w:rPr>
        <w:t>CSV</w:t>
      </w:r>
      <w:r w:rsidRPr="00A829D8">
        <w:rPr>
          <w:rFonts w:ascii="Times New Roman" w:hAnsi="Times New Roman" w:cs="Times New Roman"/>
          <w:sz w:val="28"/>
        </w:rPr>
        <w:t xml:space="preserve"> и </w:t>
      </w:r>
      <w:r w:rsidRPr="00A829D8">
        <w:rPr>
          <w:rFonts w:ascii="Times New Roman" w:hAnsi="Times New Roman" w:cs="Times New Roman"/>
          <w:sz w:val="28"/>
          <w:lang w:val="en-US"/>
        </w:rPr>
        <w:t>CSH</w:t>
      </w:r>
      <w:r w:rsidRPr="00A829D8">
        <w:rPr>
          <w:rFonts w:ascii="Times New Roman" w:hAnsi="Times New Roman" w:cs="Times New Roman"/>
          <w:sz w:val="28"/>
        </w:rPr>
        <w:t xml:space="preserve">) с поворотом воздушного потока на 90° устанавливаются в местах поворота вентиляционного канала на 90°  в горизонтальной или вертикальной плоскости, обеспечивая за счет облицовки поворота звукопоглощающим материалом увеличение эффективности </w:t>
      </w:r>
      <w:proofErr w:type="spellStart"/>
      <w:r w:rsidRPr="00A829D8">
        <w:rPr>
          <w:rFonts w:ascii="Times New Roman" w:hAnsi="Times New Roman" w:cs="Times New Roman"/>
          <w:sz w:val="28"/>
        </w:rPr>
        <w:t>шумоглушения</w:t>
      </w:r>
      <w:proofErr w:type="spellEnd"/>
      <w:r w:rsidRPr="00A829D8">
        <w:rPr>
          <w:rFonts w:ascii="Times New Roman" w:hAnsi="Times New Roman" w:cs="Times New Roman"/>
          <w:sz w:val="28"/>
        </w:rPr>
        <w:t xml:space="preserve"> в области высоких частот по сравнению с обычным канальным глушителем (типа </w:t>
      </w:r>
      <w:r w:rsidRPr="00A829D8">
        <w:rPr>
          <w:rFonts w:ascii="Times New Roman" w:hAnsi="Times New Roman" w:cs="Times New Roman"/>
          <w:sz w:val="28"/>
          <w:lang w:val="en-US"/>
        </w:rPr>
        <w:t>CSR</w:t>
      </w:r>
      <w:r w:rsidRPr="00A829D8">
        <w:rPr>
          <w:rFonts w:ascii="Times New Roman" w:hAnsi="Times New Roman" w:cs="Times New Roman"/>
          <w:sz w:val="28"/>
        </w:rPr>
        <w:t xml:space="preserve"> или </w:t>
      </w:r>
      <w:r w:rsidRPr="00A829D8">
        <w:rPr>
          <w:rFonts w:ascii="Times New Roman" w:hAnsi="Times New Roman" w:cs="Times New Roman"/>
          <w:sz w:val="28"/>
          <w:lang w:val="en-US"/>
        </w:rPr>
        <w:t>CSA</w:t>
      </w:r>
      <w:r w:rsidRPr="00A829D8">
        <w:rPr>
          <w:rFonts w:ascii="Times New Roman" w:hAnsi="Times New Roman" w:cs="Times New Roman"/>
          <w:sz w:val="28"/>
        </w:rPr>
        <w:t>).</w:t>
      </w:r>
    </w:p>
    <w:p w:rsidR="00907F2F" w:rsidRDefault="00907F2F" w:rsidP="00907F2F">
      <w:pPr>
        <w:pStyle w:val="a8"/>
        <w:spacing w:after="0" w:line="360" w:lineRule="auto"/>
        <w:ind w:left="0" w:firstLine="709"/>
        <w:jc w:val="center"/>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19826529" wp14:editId="3A6F9B94">
            <wp:extent cx="2381250" cy="1466850"/>
            <wp:effectExtent l="0" t="0" r="0" b="0"/>
            <wp:docPr id="8" name="Рисунок 8" descr="C:\Users\evgen\Desktop\c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vgen\Desktop\csu.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0" cy="1466850"/>
                    </a:xfrm>
                    <a:prstGeom prst="rect">
                      <a:avLst/>
                    </a:prstGeom>
                    <a:noFill/>
                    <a:ln>
                      <a:noFill/>
                    </a:ln>
                  </pic:spPr>
                </pic:pic>
              </a:graphicData>
            </a:graphic>
          </wp:inline>
        </w:drawing>
      </w:r>
    </w:p>
    <w:p w:rsidR="00907F2F" w:rsidRPr="002E74EA" w:rsidRDefault="00907F2F" w:rsidP="00907F2F">
      <w:pPr>
        <w:pStyle w:val="a8"/>
        <w:spacing w:after="0" w:line="360" w:lineRule="auto"/>
        <w:ind w:left="0" w:firstLine="709"/>
        <w:jc w:val="center"/>
        <w:rPr>
          <w:rFonts w:ascii="Times New Roman" w:hAnsi="Times New Roman" w:cs="Times New Roman"/>
          <w:sz w:val="28"/>
        </w:rPr>
      </w:pPr>
      <w:r>
        <w:rPr>
          <w:rFonts w:ascii="Times New Roman" w:hAnsi="Times New Roman" w:cs="Times New Roman"/>
          <w:sz w:val="28"/>
        </w:rPr>
        <w:t xml:space="preserve">Рис.5 – Угловые глушители </w:t>
      </w:r>
      <w:r>
        <w:rPr>
          <w:rFonts w:ascii="Times New Roman" w:hAnsi="Times New Roman" w:cs="Times New Roman"/>
          <w:sz w:val="28"/>
          <w:lang w:val="en-US"/>
        </w:rPr>
        <w:t>CSU</w:t>
      </w:r>
      <w:r>
        <w:rPr>
          <w:rFonts w:ascii="Times New Roman" w:hAnsi="Times New Roman" w:cs="Times New Roman"/>
          <w:sz w:val="28"/>
        </w:rPr>
        <w:t>.</w:t>
      </w:r>
    </w:p>
    <w:p w:rsidR="00907F2F" w:rsidRDefault="00907F2F" w:rsidP="00907F2F">
      <w:pPr>
        <w:pStyle w:val="a8"/>
        <w:spacing w:after="0" w:line="360" w:lineRule="auto"/>
        <w:ind w:left="0" w:firstLine="709"/>
        <w:jc w:val="both"/>
        <w:rPr>
          <w:rFonts w:ascii="Times New Roman" w:hAnsi="Times New Roman" w:cs="Times New Roman"/>
          <w:sz w:val="28"/>
        </w:rPr>
      </w:pPr>
      <w:r w:rsidRPr="00A829D8">
        <w:rPr>
          <w:rFonts w:ascii="Times New Roman" w:hAnsi="Times New Roman" w:cs="Times New Roman"/>
          <w:sz w:val="28"/>
        </w:rPr>
        <w:t xml:space="preserve"> Затухание вследствие изгиба канала вызывается отражением части звуковой энергии в ту часть канала, которая находится перед изгибом, а также дополнительным звукопоглощением в результате падения звука на облицованную стенку в месте изгиба канала. На низких частотах, когда диаметр поперечного сечения мал по сравнению с длиной волны звука, изгибы в канале не влияют на ослабление звука. Затухание на изгибе значительно, прежде всего, на очень высоких частотах.  Поскольку эффективность звукопоглощающей облицовки прямых участков канала на этих частотах, как правило, снижается, использование угловых глушителей является подчас самым простым и достаточно эффективным средством ослабления высокочастотных составляющих шума. </w:t>
      </w:r>
    </w:p>
    <w:p w:rsidR="00907F2F" w:rsidRDefault="00907F2F" w:rsidP="00907F2F">
      <w:pPr>
        <w:pStyle w:val="a8"/>
        <w:spacing w:after="0" w:line="360" w:lineRule="auto"/>
        <w:ind w:left="0" w:firstLine="709"/>
        <w:jc w:val="both"/>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43B51CEC" wp14:editId="1623685F">
            <wp:extent cx="2381250" cy="1847850"/>
            <wp:effectExtent l="0" t="0" r="0" b="0"/>
            <wp:docPr id="9" name="Рисунок 9" descr="C:\Users\evgen\Desktop\cs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vgen\Desktop\csv.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1250" cy="1847850"/>
                    </a:xfrm>
                    <a:prstGeom prst="rect">
                      <a:avLst/>
                    </a:prstGeom>
                    <a:noFill/>
                    <a:ln>
                      <a:noFill/>
                    </a:ln>
                  </pic:spPr>
                </pic:pic>
              </a:graphicData>
            </a:graphic>
          </wp:inline>
        </w:drawing>
      </w:r>
      <w:r>
        <w:rPr>
          <w:rFonts w:ascii="Times New Roman" w:hAnsi="Times New Roman" w:cs="Times New Roman"/>
          <w:noProof/>
          <w:sz w:val="28"/>
          <w:lang w:eastAsia="ru-RU"/>
        </w:rPr>
        <w:drawing>
          <wp:inline distT="0" distB="0" distL="0" distR="0" wp14:anchorId="6767C7CC" wp14:editId="1368BB4C">
            <wp:extent cx="2381250" cy="1838325"/>
            <wp:effectExtent l="0" t="0" r="0" b="9525"/>
            <wp:docPr id="10" name="Рисунок 10" descr="C:\Users\evgen\Desktop\c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vgen\Desktop\csh.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1250" cy="1838325"/>
                    </a:xfrm>
                    <a:prstGeom prst="rect">
                      <a:avLst/>
                    </a:prstGeom>
                    <a:noFill/>
                    <a:ln>
                      <a:noFill/>
                    </a:ln>
                  </pic:spPr>
                </pic:pic>
              </a:graphicData>
            </a:graphic>
          </wp:inline>
        </w:drawing>
      </w:r>
    </w:p>
    <w:p w:rsidR="00907F2F" w:rsidRDefault="00907F2F" w:rsidP="00907F2F">
      <w:pPr>
        <w:pStyle w:val="a8"/>
        <w:spacing w:after="0" w:line="360" w:lineRule="auto"/>
        <w:ind w:left="0" w:firstLine="709"/>
        <w:jc w:val="center"/>
        <w:rPr>
          <w:rFonts w:ascii="Times New Roman" w:hAnsi="Times New Roman" w:cs="Times New Roman"/>
          <w:sz w:val="28"/>
        </w:rPr>
      </w:pPr>
      <w:r>
        <w:rPr>
          <w:rFonts w:ascii="Times New Roman" w:hAnsi="Times New Roman" w:cs="Times New Roman"/>
          <w:sz w:val="28"/>
        </w:rPr>
        <w:t xml:space="preserve">Рис. 6 – Угловые глушители шума </w:t>
      </w:r>
      <w:r>
        <w:rPr>
          <w:rFonts w:ascii="Times New Roman" w:hAnsi="Times New Roman" w:cs="Times New Roman"/>
          <w:sz w:val="28"/>
          <w:lang w:val="en-US"/>
        </w:rPr>
        <w:t>CSV</w:t>
      </w:r>
      <w:r w:rsidRPr="00332984">
        <w:rPr>
          <w:rFonts w:ascii="Times New Roman" w:hAnsi="Times New Roman" w:cs="Times New Roman"/>
          <w:sz w:val="28"/>
        </w:rPr>
        <w:t xml:space="preserve"> </w:t>
      </w:r>
      <w:r>
        <w:rPr>
          <w:rFonts w:ascii="Times New Roman" w:hAnsi="Times New Roman" w:cs="Times New Roman"/>
          <w:sz w:val="28"/>
        </w:rPr>
        <w:t xml:space="preserve">и </w:t>
      </w:r>
      <w:r>
        <w:rPr>
          <w:rFonts w:ascii="Times New Roman" w:hAnsi="Times New Roman" w:cs="Times New Roman"/>
          <w:sz w:val="28"/>
          <w:lang w:val="en-US"/>
        </w:rPr>
        <w:t>CSH</w:t>
      </w:r>
      <w:r>
        <w:rPr>
          <w:rFonts w:ascii="Times New Roman" w:hAnsi="Times New Roman" w:cs="Times New Roman"/>
          <w:sz w:val="28"/>
        </w:rPr>
        <w:t>.</w:t>
      </w:r>
    </w:p>
    <w:p w:rsidR="00907F2F" w:rsidRPr="00332984" w:rsidRDefault="00907F2F" w:rsidP="00907F2F">
      <w:pPr>
        <w:pStyle w:val="a8"/>
        <w:spacing w:after="0" w:line="360" w:lineRule="auto"/>
        <w:ind w:left="0" w:firstLine="709"/>
        <w:jc w:val="center"/>
        <w:rPr>
          <w:rFonts w:ascii="Times New Roman" w:hAnsi="Times New Roman" w:cs="Times New Roman"/>
          <w:sz w:val="28"/>
        </w:rPr>
      </w:pPr>
    </w:p>
    <w:p w:rsidR="00907F2F" w:rsidRDefault="00907F2F" w:rsidP="00907F2F">
      <w:pPr>
        <w:pStyle w:val="a8"/>
        <w:spacing w:after="0" w:line="360" w:lineRule="auto"/>
        <w:ind w:left="0" w:firstLine="709"/>
        <w:jc w:val="both"/>
        <w:rPr>
          <w:rFonts w:ascii="Times New Roman" w:hAnsi="Times New Roman" w:cs="Times New Roman"/>
          <w:sz w:val="28"/>
        </w:rPr>
      </w:pPr>
      <w:r w:rsidRPr="00A829D8">
        <w:rPr>
          <w:rFonts w:ascii="Times New Roman" w:hAnsi="Times New Roman" w:cs="Times New Roman"/>
          <w:sz w:val="28"/>
        </w:rPr>
        <w:t xml:space="preserve">Глушители </w:t>
      </w:r>
      <w:r w:rsidRPr="00A829D8">
        <w:rPr>
          <w:rFonts w:ascii="Times New Roman" w:hAnsi="Times New Roman" w:cs="Times New Roman"/>
          <w:sz w:val="28"/>
          <w:lang w:val="en-US"/>
        </w:rPr>
        <w:t>CSV</w:t>
      </w:r>
      <w:r w:rsidRPr="00A829D8">
        <w:rPr>
          <w:rFonts w:ascii="Times New Roman" w:hAnsi="Times New Roman" w:cs="Times New Roman"/>
          <w:sz w:val="28"/>
        </w:rPr>
        <w:t xml:space="preserve"> и </w:t>
      </w:r>
      <w:r w:rsidRPr="00A829D8">
        <w:rPr>
          <w:rFonts w:ascii="Times New Roman" w:hAnsi="Times New Roman" w:cs="Times New Roman"/>
          <w:sz w:val="28"/>
          <w:lang w:val="en-US"/>
        </w:rPr>
        <w:t>CSH</w:t>
      </w:r>
      <w:r w:rsidRPr="00A829D8">
        <w:rPr>
          <w:rFonts w:ascii="Times New Roman" w:hAnsi="Times New Roman" w:cs="Times New Roman"/>
          <w:sz w:val="28"/>
        </w:rPr>
        <w:t xml:space="preserve"> имеют несколько большую величину аэродинамического сопротивления и уровень собственного (потокового) шума по сравнению с глушителями </w:t>
      </w:r>
      <w:r w:rsidRPr="00A829D8">
        <w:rPr>
          <w:rFonts w:ascii="Times New Roman" w:hAnsi="Times New Roman" w:cs="Times New Roman"/>
          <w:sz w:val="28"/>
          <w:lang w:val="en-US"/>
        </w:rPr>
        <w:t>CSU</w:t>
      </w:r>
      <w:r w:rsidRPr="00A829D8">
        <w:rPr>
          <w:rFonts w:ascii="Times New Roman" w:hAnsi="Times New Roman" w:cs="Times New Roman"/>
          <w:sz w:val="28"/>
        </w:rPr>
        <w:t xml:space="preserve">. Поэтому, если имеется такая возможность, то глушители </w:t>
      </w:r>
      <w:r w:rsidRPr="00A829D8">
        <w:rPr>
          <w:rFonts w:ascii="Times New Roman" w:hAnsi="Times New Roman" w:cs="Times New Roman"/>
          <w:sz w:val="28"/>
          <w:lang w:val="en-US"/>
        </w:rPr>
        <w:t>CSV</w:t>
      </w:r>
      <w:r w:rsidRPr="00A829D8">
        <w:rPr>
          <w:rFonts w:ascii="Times New Roman" w:hAnsi="Times New Roman" w:cs="Times New Roman"/>
          <w:sz w:val="28"/>
        </w:rPr>
        <w:t xml:space="preserve"> и </w:t>
      </w:r>
      <w:r w:rsidRPr="00A829D8">
        <w:rPr>
          <w:rFonts w:ascii="Times New Roman" w:hAnsi="Times New Roman" w:cs="Times New Roman"/>
          <w:sz w:val="28"/>
          <w:lang w:val="en-US"/>
        </w:rPr>
        <w:t>CSH</w:t>
      </w:r>
      <w:r w:rsidRPr="00A829D8">
        <w:rPr>
          <w:rFonts w:ascii="Times New Roman" w:hAnsi="Times New Roman" w:cs="Times New Roman"/>
          <w:sz w:val="28"/>
        </w:rPr>
        <w:t xml:space="preserve"> рекомендуется устанавливать в воздуховод таким образом, чтобы активная часть глушителя располагалась после поворота канала, с целью компенсации этого шума. Глушители </w:t>
      </w:r>
      <w:r w:rsidRPr="00A829D8">
        <w:rPr>
          <w:rFonts w:ascii="Times New Roman" w:hAnsi="Times New Roman" w:cs="Times New Roman"/>
          <w:sz w:val="28"/>
          <w:lang w:val="en-US"/>
        </w:rPr>
        <w:t>CSV</w:t>
      </w:r>
      <w:r w:rsidRPr="00A829D8">
        <w:rPr>
          <w:rFonts w:ascii="Times New Roman" w:hAnsi="Times New Roman" w:cs="Times New Roman"/>
          <w:sz w:val="28"/>
        </w:rPr>
        <w:t xml:space="preserve"> и </w:t>
      </w:r>
      <w:r w:rsidRPr="00A829D8">
        <w:rPr>
          <w:rFonts w:ascii="Times New Roman" w:hAnsi="Times New Roman" w:cs="Times New Roman"/>
          <w:sz w:val="28"/>
          <w:lang w:val="en-US"/>
        </w:rPr>
        <w:t>CSH</w:t>
      </w:r>
      <w:r w:rsidRPr="00A829D8">
        <w:rPr>
          <w:rFonts w:ascii="Times New Roman" w:hAnsi="Times New Roman" w:cs="Times New Roman"/>
          <w:sz w:val="28"/>
        </w:rPr>
        <w:t xml:space="preserve"> имеют постоянную длину активной части на всех типоразмерах, у глушителей </w:t>
      </w:r>
      <w:r w:rsidRPr="00A829D8">
        <w:rPr>
          <w:rFonts w:ascii="Times New Roman" w:hAnsi="Times New Roman" w:cs="Times New Roman"/>
          <w:sz w:val="28"/>
          <w:lang w:val="en-US"/>
        </w:rPr>
        <w:t>CSU</w:t>
      </w:r>
      <w:r w:rsidRPr="00A829D8">
        <w:rPr>
          <w:rFonts w:ascii="Times New Roman" w:hAnsi="Times New Roman" w:cs="Times New Roman"/>
          <w:sz w:val="28"/>
        </w:rPr>
        <w:t xml:space="preserve"> длина активной части зависит от диаметра входного патрубка. Соответственно, при малых диаметрах входного патрубка глушители </w:t>
      </w:r>
      <w:r w:rsidRPr="00A829D8">
        <w:rPr>
          <w:rFonts w:ascii="Times New Roman" w:hAnsi="Times New Roman" w:cs="Times New Roman"/>
          <w:sz w:val="28"/>
          <w:lang w:val="en-US"/>
        </w:rPr>
        <w:t>CSV</w:t>
      </w:r>
      <w:r w:rsidRPr="00A829D8">
        <w:rPr>
          <w:rFonts w:ascii="Times New Roman" w:hAnsi="Times New Roman" w:cs="Times New Roman"/>
          <w:sz w:val="28"/>
        </w:rPr>
        <w:t xml:space="preserve"> и </w:t>
      </w:r>
      <w:r w:rsidRPr="00A829D8">
        <w:rPr>
          <w:rFonts w:ascii="Times New Roman" w:hAnsi="Times New Roman" w:cs="Times New Roman"/>
          <w:sz w:val="28"/>
          <w:lang w:val="en-US"/>
        </w:rPr>
        <w:t>CSH</w:t>
      </w:r>
      <w:r w:rsidRPr="00A829D8">
        <w:rPr>
          <w:rFonts w:ascii="Times New Roman" w:hAnsi="Times New Roman" w:cs="Times New Roman"/>
          <w:sz w:val="28"/>
        </w:rPr>
        <w:t xml:space="preserve"> характеризуются более высокими значениями эффективности, особенно в области высоких частот.</w:t>
      </w:r>
    </w:p>
    <w:p w:rsidR="00907F2F" w:rsidRPr="00A829D8" w:rsidRDefault="00907F2F" w:rsidP="00907F2F">
      <w:pPr>
        <w:pStyle w:val="a8"/>
        <w:spacing w:after="0" w:line="360" w:lineRule="auto"/>
        <w:ind w:left="0" w:firstLine="709"/>
        <w:jc w:val="both"/>
        <w:rPr>
          <w:rFonts w:ascii="Times New Roman" w:hAnsi="Times New Roman" w:cs="Times New Roman"/>
          <w:sz w:val="28"/>
        </w:rPr>
      </w:pPr>
    </w:p>
    <w:p w:rsidR="00907F2F" w:rsidRDefault="00907F2F" w:rsidP="00907F2F">
      <w:pPr>
        <w:pStyle w:val="2"/>
        <w:numPr>
          <w:ilvl w:val="1"/>
          <w:numId w:val="3"/>
        </w:numPr>
        <w:spacing w:before="0" w:line="360" w:lineRule="auto"/>
        <w:jc w:val="center"/>
        <w:rPr>
          <w:rFonts w:ascii="Times New Roman" w:hAnsi="Times New Roman" w:cs="Times New Roman"/>
          <w:color w:val="auto"/>
          <w:sz w:val="28"/>
        </w:rPr>
      </w:pPr>
      <w:r w:rsidRPr="00F128CA">
        <w:rPr>
          <w:rFonts w:ascii="Times New Roman" w:hAnsi="Times New Roman" w:cs="Times New Roman"/>
          <w:color w:val="auto"/>
          <w:sz w:val="28"/>
        </w:rPr>
        <w:t>Аналитический обзор шумоглушителей с цилиндрической центральной вставкой.</w:t>
      </w:r>
    </w:p>
    <w:p w:rsidR="00907F2F" w:rsidRPr="00055C11" w:rsidRDefault="00907F2F" w:rsidP="00907F2F">
      <w:pPr>
        <w:spacing w:line="360" w:lineRule="auto"/>
        <w:ind w:firstLine="709"/>
        <w:jc w:val="both"/>
        <w:rPr>
          <w:rFonts w:ascii="Times New Roman" w:hAnsi="Times New Roman"/>
          <w:sz w:val="28"/>
          <w:szCs w:val="28"/>
        </w:rPr>
      </w:pPr>
      <w:r w:rsidRPr="00055C11">
        <w:rPr>
          <w:rFonts w:ascii="Times New Roman" w:hAnsi="Times New Roman"/>
          <w:sz w:val="28"/>
          <w:szCs w:val="28"/>
        </w:rPr>
        <w:t>Канальные глушители с различной формой поперечного сечения канала широко используются в системах вентиляции и кондиционирования воздуха для снижения аэродинамического шума. Для качественной оценки эффективности (Δ</w:t>
      </w:r>
      <w:r w:rsidRPr="00055C11">
        <w:rPr>
          <w:rFonts w:ascii="Times New Roman" w:hAnsi="Times New Roman"/>
          <w:sz w:val="28"/>
          <w:szCs w:val="28"/>
          <w:lang w:val="en-US"/>
        </w:rPr>
        <w:t>L</w:t>
      </w:r>
      <w:r w:rsidRPr="00055C11">
        <w:rPr>
          <w:rFonts w:ascii="Times New Roman" w:hAnsi="Times New Roman"/>
          <w:sz w:val="28"/>
          <w:szCs w:val="28"/>
        </w:rPr>
        <w:t xml:space="preserve">) таких глушителей может быть использовано отношение </w:t>
      </w:r>
      <w:proofErr w:type="spellStart"/>
      <w:r w:rsidRPr="00055C11">
        <w:rPr>
          <w:rFonts w:ascii="Times New Roman" w:hAnsi="Times New Roman"/>
          <w:sz w:val="28"/>
          <w:szCs w:val="28"/>
        </w:rPr>
        <w:t>Пейнинга</w:t>
      </w:r>
      <w:proofErr w:type="spellEnd"/>
      <w:r w:rsidRPr="00055C11">
        <w:rPr>
          <w:rFonts w:ascii="Times New Roman" w:hAnsi="Times New Roman"/>
          <w:sz w:val="28"/>
          <w:szCs w:val="28"/>
        </w:rPr>
        <w:t>:</w:t>
      </w:r>
    </w:p>
    <w:p w:rsidR="00907F2F" w:rsidRPr="00055C11" w:rsidRDefault="00907F2F" w:rsidP="00907F2F">
      <w:pPr>
        <w:pStyle w:val="a8"/>
        <w:spacing w:line="360" w:lineRule="auto"/>
        <w:ind w:left="450"/>
        <w:jc w:val="center"/>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Pr="00055C11">
        <w:rPr>
          <w:rFonts w:ascii="Times New Roman" w:hAnsi="Times New Roman" w:cs="Times New Roman"/>
          <w:sz w:val="28"/>
          <w:szCs w:val="28"/>
        </w:rPr>
        <w:t>Δ</w:t>
      </w:r>
      <w:r w:rsidRPr="00055C11">
        <w:rPr>
          <w:rFonts w:ascii="Times New Roman" w:hAnsi="Times New Roman" w:cs="Times New Roman"/>
          <w:sz w:val="28"/>
          <w:szCs w:val="28"/>
          <w:lang w:val="en-US"/>
        </w:rPr>
        <w:t>L</w:t>
      </w:r>
      <w:r w:rsidRPr="00055C11">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r>
              <w:rPr>
                <w:rFonts w:ascii="Cambria Math" w:hAnsi="Cambria Math" w:cs="Times New Roman"/>
                <w:sz w:val="28"/>
                <w:szCs w:val="28"/>
                <w:lang w:val="en-US"/>
              </w:rPr>
              <m:t>Ul</m:t>
            </m:r>
          </m:num>
          <m:den>
            <m:r>
              <w:rPr>
                <w:rFonts w:ascii="Cambria Math" w:hAnsi="Cambria Math" w:cs="Times New Roman"/>
                <w:sz w:val="28"/>
                <w:szCs w:val="28"/>
                <w:lang w:val="en-US"/>
              </w:rPr>
              <m:t>S</m:t>
            </m:r>
          </m:den>
        </m:f>
      </m:oMath>
      <w:r w:rsidRPr="00055C11">
        <w:rPr>
          <w:rFonts w:ascii="Times New Roman" w:eastAsiaTheme="minorEastAsia" w:hAnsi="Times New Roman" w:cs="Times New Roman"/>
          <w:sz w:val="28"/>
          <w:szCs w:val="28"/>
          <w:lang w:val="en-US"/>
        </w:rPr>
        <w:t>ά</w:t>
      </w:r>
      <w:r w:rsidRPr="00055C11">
        <w:rPr>
          <w:rFonts w:ascii="Times New Roman" w:eastAsiaTheme="minorEastAsia" w:hAnsi="Times New Roman" w:cs="Times New Roman"/>
          <w:sz w:val="28"/>
          <w:szCs w:val="28"/>
        </w:rPr>
        <w:t xml:space="preserve">                                                         (1)</w:t>
      </w:r>
    </w:p>
    <w:p w:rsidR="00907F2F" w:rsidRDefault="00907F2F" w:rsidP="00907F2F">
      <w:pPr>
        <w:spacing w:after="0" w:line="360" w:lineRule="auto"/>
        <w:jc w:val="both"/>
        <w:rPr>
          <w:rFonts w:ascii="Times New Roman" w:eastAsiaTheme="minorEastAsia" w:hAnsi="Times New Roman"/>
          <w:sz w:val="28"/>
          <w:szCs w:val="28"/>
        </w:rPr>
      </w:pPr>
      <w:r w:rsidRPr="00055C11">
        <w:rPr>
          <w:rFonts w:ascii="Times New Roman" w:eastAsiaTheme="minorEastAsia" w:hAnsi="Times New Roman"/>
          <w:sz w:val="28"/>
          <w:szCs w:val="28"/>
        </w:rPr>
        <w:t xml:space="preserve">где </w:t>
      </w:r>
      <w:r w:rsidRPr="00055C11">
        <w:rPr>
          <w:rFonts w:ascii="Times New Roman" w:eastAsiaTheme="minorEastAsia" w:hAnsi="Times New Roman"/>
          <w:sz w:val="28"/>
          <w:szCs w:val="28"/>
          <w:lang w:val="en-US"/>
        </w:rPr>
        <w:t>u</w:t>
      </w:r>
      <w:r w:rsidRPr="00055C11">
        <w:rPr>
          <w:rFonts w:ascii="Times New Roman" w:eastAsiaTheme="minorEastAsia" w:hAnsi="Times New Roman"/>
          <w:sz w:val="28"/>
          <w:szCs w:val="28"/>
        </w:rPr>
        <w:t xml:space="preserve"> – длина периметра канала, облицованного изнутри звукопоглощающим материалом, м;</w:t>
      </w:r>
    </w:p>
    <w:p w:rsidR="00907F2F" w:rsidRDefault="00907F2F" w:rsidP="00907F2F">
      <w:pPr>
        <w:spacing w:after="0" w:line="360" w:lineRule="auto"/>
        <w:jc w:val="both"/>
        <w:rPr>
          <w:rFonts w:ascii="Times New Roman" w:eastAsiaTheme="minorEastAsia" w:hAnsi="Times New Roman"/>
          <w:sz w:val="28"/>
          <w:szCs w:val="28"/>
        </w:rPr>
      </w:pPr>
      <w:r w:rsidRPr="00055C11">
        <w:rPr>
          <w:rFonts w:ascii="Times New Roman" w:eastAsiaTheme="minorEastAsia" w:hAnsi="Times New Roman"/>
          <w:sz w:val="28"/>
          <w:szCs w:val="28"/>
        </w:rPr>
        <w:t xml:space="preserve"> </w:t>
      </w:r>
      <w:r w:rsidRPr="00055C11">
        <w:rPr>
          <w:rFonts w:ascii="Times New Roman" w:eastAsiaTheme="minorEastAsia" w:hAnsi="Times New Roman"/>
          <w:sz w:val="28"/>
          <w:szCs w:val="28"/>
          <w:lang w:val="en-US"/>
        </w:rPr>
        <w:t>s</w:t>
      </w:r>
      <w:r w:rsidRPr="00055C11">
        <w:rPr>
          <w:rFonts w:ascii="Times New Roman" w:eastAsiaTheme="minorEastAsia" w:hAnsi="Times New Roman"/>
          <w:sz w:val="28"/>
          <w:szCs w:val="28"/>
        </w:rPr>
        <w:t xml:space="preserve"> – площадь поперечного сечения канала, м</w:t>
      </w:r>
      <w:r w:rsidRPr="00055C11">
        <w:rPr>
          <w:rFonts w:ascii="Times New Roman" w:eastAsiaTheme="minorEastAsia" w:hAnsi="Times New Roman"/>
          <w:sz w:val="28"/>
          <w:szCs w:val="28"/>
          <w:vertAlign w:val="superscript"/>
        </w:rPr>
        <w:t>2</w:t>
      </w:r>
      <w:r w:rsidRPr="00055C11">
        <w:rPr>
          <w:rFonts w:ascii="Times New Roman" w:eastAsiaTheme="minorEastAsia" w:hAnsi="Times New Roman"/>
          <w:sz w:val="28"/>
          <w:szCs w:val="28"/>
        </w:rPr>
        <w:t>;</w:t>
      </w:r>
    </w:p>
    <w:p w:rsidR="004A581B" w:rsidRPr="004A581B" w:rsidRDefault="004A581B" w:rsidP="00907F2F">
      <w:pPr>
        <w:spacing w:after="0" w:line="360" w:lineRule="auto"/>
        <w:jc w:val="both"/>
        <w:rPr>
          <w:rFonts w:ascii="Times New Roman" w:eastAsiaTheme="minorEastAsia" w:hAnsi="Times New Roman"/>
          <w:sz w:val="28"/>
          <w:szCs w:val="28"/>
        </w:rPr>
      </w:pPr>
      <m:oMath>
        <m:r>
          <w:rPr>
            <w:rFonts w:ascii="Cambria Math" w:eastAsiaTheme="minorEastAsia" w:hAnsi="Cambria Math"/>
            <w:sz w:val="28"/>
            <w:szCs w:val="28"/>
          </w:rPr>
          <m:t xml:space="preserve"> l</m:t>
        </m:r>
      </m:oMath>
      <w:r w:rsidRPr="00FD29BD">
        <w:rPr>
          <w:rFonts w:ascii="Times New Roman" w:eastAsiaTheme="minorEastAsia" w:hAnsi="Times New Roman"/>
          <w:sz w:val="28"/>
          <w:szCs w:val="28"/>
        </w:rPr>
        <w:t xml:space="preserve"> </w:t>
      </w:r>
      <w:r w:rsidRPr="00055C11">
        <w:rPr>
          <w:rFonts w:ascii="Times New Roman" w:eastAsiaTheme="minorEastAsia" w:hAnsi="Times New Roman"/>
          <w:sz w:val="28"/>
          <w:szCs w:val="28"/>
        </w:rPr>
        <w:t>–</w:t>
      </w:r>
      <w:r w:rsidRPr="00FD29BD">
        <w:rPr>
          <w:rFonts w:ascii="Times New Roman" w:eastAsiaTheme="minorEastAsia" w:hAnsi="Times New Roman"/>
          <w:sz w:val="28"/>
          <w:szCs w:val="28"/>
        </w:rPr>
        <w:t xml:space="preserve"> </w:t>
      </w:r>
      <w:r>
        <w:rPr>
          <w:rFonts w:ascii="Times New Roman" w:eastAsiaTheme="minorEastAsia" w:hAnsi="Times New Roman"/>
          <w:sz w:val="28"/>
          <w:szCs w:val="28"/>
        </w:rPr>
        <w:t>длина шумоглушителя, м;</w:t>
      </w:r>
    </w:p>
    <w:p w:rsidR="00907F2F" w:rsidRPr="00055C11" w:rsidRDefault="00907F2F" w:rsidP="00907F2F">
      <w:pPr>
        <w:spacing w:after="0" w:line="360" w:lineRule="auto"/>
        <w:jc w:val="both"/>
        <w:rPr>
          <w:rFonts w:ascii="Times New Roman" w:eastAsiaTheme="minorEastAsia" w:hAnsi="Times New Roman"/>
          <w:sz w:val="28"/>
          <w:szCs w:val="28"/>
        </w:rPr>
      </w:pPr>
      <w:r w:rsidRPr="00055C11">
        <w:rPr>
          <w:rFonts w:ascii="Times New Roman" w:eastAsiaTheme="minorEastAsia" w:hAnsi="Times New Roman"/>
          <w:sz w:val="28"/>
          <w:szCs w:val="28"/>
          <w:lang w:val="en-US"/>
        </w:rPr>
        <w:t>ά</w:t>
      </w:r>
      <w:r w:rsidRPr="00055C11">
        <w:rPr>
          <w:rFonts w:ascii="Times New Roman" w:eastAsiaTheme="minorEastAsia" w:hAnsi="Times New Roman"/>
          <w:sz w:val="28"/>
          <w:szCs w:val="28"/>
        </w:rPr>
        <w:t xml:space="preserve"> – коэффициент поглощения звукопоглощающего материала.</w:t>
      </w:r>
    </w:p>
    <w:p w:rsidR="00907F2F" w:rsidRPr="00055C11" w:rsidRDefault="00907F2F" w:rsidP="00907F2F">
      <w:pPr>
        <w:spacing w:after="0" w:line="360" w:lineRule="auto"/>
        <w:ind w:firstLine="709"/>
        <w:jc w:val="both"/>
        <w:rPr>
          <w:rFonts w:ascii="Times New Roman" w:eastAsiaTheme="minorEastAsia" w:hAnsi="Times New Roman"/>
          <w:sz w:val="28"/>
          <w:szCs w:val="28"/>
        </w:rPr>
      </w:pPr>
      <w:r w:rsidRPr="00055C11">
        <w:rPr>
          <w:rFonts w:ascii="Times New Roman" w:eastAsiaTheme="minorEastAsia" w:hAnsi="Times New Roman"/>
          <w:sz w:val="28"/>
          <w:szCs w:val="28"/>
        </w:rPr>
        <w:t>Чем больше отношение площади поверхности поглотителя «</w:t>
      </w:r>
      <w:proofErr w:type="spellStart"/>
      <w:r w:rsidRPr="00055C11">
        <w:rPr>
          <w:rFonts w:ascii="Times New Roman" w:eastAsiaTheme="minorEastAsia" w:hAnsi="Times New Roman"/>
          <w:sz w:val="28"/>
          <w:szCs w:val="28"/>
          <w:lang w:val="en-US"/>
        </w:rPr>
        <w:t>ul</w:t>
      </w:r>
      <w:proofErr w:type="spellEnd"/>
      <w:r w:rsidRPr="00055C11">
        <w:rPr>
          <w:rFonts w:ascii="Times New Roman" w:eastAsiaTheme="minorEastAsia" w:hAnsi="Times New Roman"/>
          <w:sz w:val="28"/>
          <w:szCs w:val="28"/>
        </w:rPr>
        <w:t>» (</w:t>
      </w:r>
      <w:r w:rsidRPr="00055C11">
        <w:rPr>
          <w:rFonts w:ascii="Times New Roman" w:eastAsiaTheme="minorEastAsia" w:hAnsi="Times New Roman"/>
          <w:sz w:val="28"/>
          <w:szCs w:val="28"/>
          <w:lang w:val="en-US"/>
        </w:rPr>
        <w:t>l</w:t>
      </w:r>
      <w:r w:rsidRPr="00055C11">
        <w:rPr>
          <w:rFonts w:ascii="Times New Roman" w:eastAsiaTheme="minorEastAsia" w:hAnsi="Times New Roman"/>
          <w:sz w:val="28"/>
          <w:szCs w:val="28"/>
        </w:rPr>
        <w:t xml:space="preserve"> - длина канала) к площади поперечного сечения канала «</w:t>
      </w:r>
      <w:r w:rsidRPr="00055C11">
        <w:rPr>
          <w:rFonts w:ascii="Times New Roman" w:eastAsiaTheme="minorEastAsia" w:hAnsi="Times New Roman"/>
          <w:sz w:val="28"/>
          <w:szCs w:val="28"/>
          <w:lang w:val="en-US"/>
        </w:rPr>
        <w:t>s</w:t>
      </w:r>
      <w:r w:rsidRPr="00055C11">
        <w:rPr>
          <w:rFonts w:ascii="Times New Roman" w:eastAsiaTheme="minorEastAsia" w:hAnsi="Times New Roman"/>
          <w:sz w:val="28"/>
          <w:szCs w:val="28"/>
        </w:rPr>
        <w:t>» и выше коэффициент поглощения облицовки глушителя «</w:t>
      </w:r>
      <w:r w:rsidRPr="00055C11">
        <w:rPr>
          <w:rFonts w:ascii="Times New Roman" w:eastAsiaTheme="minorEastAsia" w:hAnsi="Times New Roman"/>
          <w:sz w:val="28"/>
          <w:szCs w:val="28"/>
          <w:lang w:val="en-US"/>
        </w:rPr>
        <w:t>ά</w:t>
      </w:r>
      <w:r w:rsidRPr="00055C11">
        <w:rPr>
          <w:rFonts w:ascii="Times New Roman" w:eastAsiaTheme="minorEastAsia" w:hAnsi="Times New Roman"/>
          <w:sz w:val="28"/>
          <w:szCs w:val="28"/>
        </w:rPr>
        <w:t xml:space="preserve">», тем выше эффективность диссипативного глушителя. </w:t>
      </w:r>
    </w:p>
    <w:p w:rsidR="00907F2F" w:rsidRPr="00055C11" w:rsidRDefault="00907F2F" w:rsidP="00907F2F">
      <w:pPr>
        <w:spacing w:after="0" w:line="360" w:lineRule="auto"/>
        <w:ind w:firstLine="709"/>
        <w:jc w:val="both"/>
        <w:rPr>
          <w:rFonts w:ascii="Times New Roman" w:eastAsiaTheme="minorEastAsia" w:hAnsi="Times New Roman"/>
          <w:sz w:val="28"/>
          <w:szCs w:val="28"/>
        </w:rPr>
      </w:pPr>
      <w:r w:rsidRPr="00055C11">
        <w:rPr>
          <w:rFonts w:ascii="Times New Roman" w:eastAsiaTheme="minorEastAsia" w:hAnsi="Times New Roman"/>
          <w:sz w:val="28"/>
          <w:szCs w:val="28"/>
        </w:rPr>
        <w:t xml:space="preserve">Следует учитывать, что формула (1) справедлива не для всего частотного диапазона. Когда ширина канала становится значительно меньше половины длины волны (то есть при каналах малого диаметра на низких частотах), то пропорциональность, следующая из (1) нарушается. Выражение (1) также неприменимо на высоких частотах (при относительно большом поперечном сечении канала) вследствие наличия «лучевого эффекта». </w:t>
      </w:r>
      <w:r w:rsidRPr="00055C11">
        <w:rPr>
          <w:rFonts w:ascii="Times New Roman" w:hAnsi="Times New Roman"/>
          <w:sz w:val="28"/>
          <w:szCs w:val="28"/>
        </w:rPr>
        <w:t xml:space="preserve">На высоких частотах длина волн много меньше поперечных размеров глушителя и концентрированный </w:t>
      </w:r>
      <w:proofErr w:type="spellStart"/>
      <w:r w:rsidRPr="00055C11">
        <w:rPr>
          <w:rFonts w:ascii="Times New Roman" w:hAnsi="Times New Roman"/>
          <w:sz w:val="28"/>
          <w:szCs w:val="28"/>
        </w:rPr>
        <w:t>пучек</w:t>
      </w:r>
      <w:proofErr w:type="spellEnd"/>
      <w:r w:rsidRPr="00055C11">
        <w:rPr>
          <w:rFonts w:ascii="Times New Roman" w:hAnsi="Times New Roman"/>
          <w:sz w:val="28"/>
          <w:szCs w:val="28"/>
        </w:rPr>
        <w:t xml:space="preserve"> звуковых волн проходит в центре глушителя без поглощения на более или менее длительном расстоянии («лучевой эффект»), причем влияние лучевого эффекта тем больше, чем выше коэффициент поглощения облицовки. Высокие значения коэффициента звукопоглощения, возможны при условии, что толщина</w:t>
      </w:r>
      <w:r w:rsidRPr="00055C11">
        <w:rPr>
          <w:rFonts w:ascii="Times New Roman" w:eastAsiaTheme="minorEastAsia" w:hAnsi="Times New Roman"/>
          <w:sz w:val="28"/>
          <w:szCs w:val="28"/>
        </w:rPr>
        <w:t xml:space="preserve"> звукопоглощающей облицовки составляет не менее одной восьмой длины звуковой волны. То есть для снижения низкочастотного звука требуется достаточно толстый слой звукопоглотителя. Зарубежные производители (например, фирма «</w:t>
      </w:r>
      <w:proofErr w:type="spellStart"/>
      <w:r w:rsidRPr="00055C11">
        <w:rPr>
          <w:rFonts w:ascii="Times New Roman" w:eastAsiaTheme="minorEastAsia" w:hAnsi="Times New Roman"/>
          <w:sz w:val="28"/>
          <w:szCs w:val="28"/>
          <w:lang w:val="en-US"/>
        </w:rPr>
        <w:t>Lindab</w:t>
      </w:r>
      <w:proofErr w:type="spellEnd"/>
      <w:r w:rsidRPr="00055C11">
        <w:rPr>
          <w:rFonts w:ascii="Times New Roman" w:eastAsiaTheme="minorEastAsia" w:hAnsi="Times New Roman"/>
          <w:sz w:val="28"/>
          <w:szCs w:val="28"/>
        </w:rPr>
        <w:t>») в зависимости от предъявляемых требований к эффективности глушителя предлагают глушители (при прочих равных условиях) с различной толщиной (50 мм, 100 мм и 150 мм) и  типом (синтетическое или минеральное волокно) звукопоглощающего материала.</w:t>
      </w:r>
    </w:p>
    <w:p w:rsidR="00907F2F" w:rsidRPr="00055C11" w:rsidRDefault="00907F2F" w:rsidP="00907F2F">
      <w:pPr>
        <w:spacing w:line="360" w:lineRule="auto"/>
        <w:ind w:firstLine="709"/>
        <w:jc w:val="both"/>
        <w:rPr>
          <w:rFonts w:ascii="Times New Roman" w:eastAsiaTheme="minorEastAsia" w:hAnsi="Times New Roman"/>
          <w:sz w:val="28"/>
          <w:szCs w:val="28"/>
        </w:rPr>
      </w:pPr>
      <w:r w:rsidRPr="00055C11">
        <w:rPr>
          <w:rFonts w:ascii="Times New Roman" w:eastAsiaTheme="minorEastAsia" w:hAnsi="Times New Roman"/>
          <w:sz w:val="28"/>
          <w:szCs w:val="28"/>
        </w:rPr>
        <w:t>Как это следует из выражения (1) и отмечено на практике, у канальных глушителей эффективность падает с увеличением площади поперечного сечения. Поэтому в методической литературе не рекомендуется применение таких глушителей при диаметре канала более 400 или 500 мм. В этих случаях рекомендуется применение пластинчатых глушителей. Другим вариантом решения задачи снижения шума в каналах с большой площадью поперечного сечения является использование канальных глушителей с центральной звукопоглощающей вставкой, которые в последнее время находят все большее применение в системах вентиляции и кондиционирования воздуха. И хотя глушители с центральной вставкой также отличаются достаточно высоким аэродинамическим сопротивлением, установка на торцах вставки обтекателя в виде сферического или цилиндрического сегмента, обеспечивает более постепенное изменение скорости воздушного потока, по сравнению с изменением скорости при резком изменении поперечного сечения и, соответственно, уменьшает величину аэродинамического сопротивления.</w:t>
      </w:r>
    </w:p>
    <w:p w:rsidR="00907F2F" w:rsidRPr="009C10C4" w:rsidRDefault="00907F2F" w:rsidP="00907F2F">
      <w:pPr>
        <w:spacing w:after="0" w:line="360" w:lineRule="auto"/>
        <w:ind w:firstLine="709"/>
        <w:jc w:val="both"/>
        <w:rPr>
          <w:rFonts w:ascii="Times New Roman" w:eastAsiaTheme="minorEastAsia" w:hAnsi="Times New Roman"/>
          <w:sz w:val="28"/>
          <w:szCs w:val="28"/>
        </w:rPr>
      </w:pPr>
      <w:r w:rsidRPr="009C10C4">
        <w:rPr>
          <w:rFonts w:ascii="Times New Roman" w:eastAsiaTheme="minorEastAsia" w:hAnsi="Times New Roman"/>
          <w:sz w:val="28"/>
          <w:szCs w:val="28"/>
        </w:rPr>
        <w:t xml:space="preserve">Следует отметить, что глушители с центральной цилиндрической вставкой используются достаточно давно (с 50-60 </w:t>
      </w:r>
      <w:proofErr w:type="spellStart"/>
      <w:r w:rsidRPr="009C10C4">
        <w:rPr>
          <w:rFonts w:ascii="Times New Roman" w:eastAsiaTheme="minorEastAsia" w:hAnsi="Times New Roman"/>
          <w:sz w:val="28"/>
          <w:szCs w:val="28"/>
        </w:rPr>
        <w:t>г.г</w:t>
      </w:r>
      <w:proofErr w:type="spellEnd"/>
      <w:r w:rsidRPr="009C10C4">
        <w:rPr>
          <w:rFonts w:ascii="Times New Roman" w:eastAsiaTheme="minorEastAsia" w:hAnsi="Times New Roman"/>
          <w:sz w:val="28"/>
          <w:szCs w:val="28"/>
        </w:rPr>
        <w:t xml:space="preserve">. прошлого века) как в отечественной промышленности, так и за рубежом. Правда, что касается отечественной практики использования таких глушителей, то она имеет достаточно специфический характер. Такие глушители использовались для глушения шума выхлопа различных газодинамических установок, и в частности турбореактивных двигателей, что обуславливало специфику выбора звукопоглощающего материала (керамзит, фракция 3-6 мм), высокую скорость </w:t>
      </w:r>
      <w:proofErr w:type="spellStart"/>
      <w:r w:rsidRPr="009C10C4">
        <w:rPr>
          <w:rFonts w:ascii="Times New Roman" w:eastAsiaTheme="minorEastAsia" w:hAnsi="Times New Roman"/>
          <w:sz w:val="28"/>
          <w:szCs w:val="28"/>
        </w:rPr>
        <w:t>газовоздушной</w:t>
      </w:r>
      <w:proofErr w:type="spellEnd"/>
      <w:r w:rsidRPr="009C10C4">
        <w:rPr>
          <w:rFonts w:ascii="Times New Roman" w:eastAsiaTheme="minorEastAsia" w:hAnsi="Times New Roman"/>
          <w:sz w:val="28"/>
          <w:szCs w:val="28"/>
        </w:rPr>
        <w:t xml:space="preserve"> смеси (до 40 м/с) и достаточно большие габариты самих глушителей (внутренний диаметр до 7,5 м и длина более 10 м). И, как правило, в наличии имелась не одна, а несколько цилиндрических вставок. </w:t>
      </w:r>
    </w:p>
    <w:p w:rsidR="00907F2F" w:rsidRPr="009C10C4" w:rsidRDefault="00907F2F" w:rsidP="00907F2F">
      <w:pPr>
        <w:spacing w:after="0" w:line="360" w:lineRule="auto"/>
        <w:ind w:firstLine="709"/>
        <w:jc w:val="both"/>
        <w:rPr>
          <w:rFonts w:ascii="Times New Roman" w:eastAsiaTheme="minorEastAsia" w:hAnsi="Times New Roman"/>
          <w:sz w:val="28"/>
          <w:szCs w:val="28"/>
        </w:rPr>
      </w:pPr>
      <w:r w:rsidRPr="009C10C4">
        <w:rPr>
          <w:rFonts w:ascii="Times New Roman" w:eastAsiaTheme="minorEastAsia" w:hAnsi="Times New Roman"/>
          <w:sz w:val="28"/>
          <w:szCs w:val="28"/>
        </w:rPr>
        <w:t xml:space="preserve">В настоящее время из известных европейских фирм глушители с плоской вставкой выпускают: </w:t>
      </w:r>
      <w:proofErr w:type="spellStart"/>
      <w:r w:rsidRPr="009C10C4">
        <w:rPr>
          <w:rFonts w:ascii="Times New Roman" w:eastAsiaTheme="minorEastAsia" w:hAnsi="Times New Roman"/>
          <w:sz w:val="28"/>
          <w:szCs w:val="28"/>
          <w:lang w:val="en-US"/>
        </w:rPr>
        <w:t>Lindab</w:t>
      </w:r>
      <w:proofErr w:type="spellEnd"/>
      <w:r w:rsidRPr="009C10C4">
        <w:rPr>
          <w:rFonts w:ascii="Times New Roman" w:eastAsiaTheme="minorEastAsia" w:hAnsi="Times New Roman"/>
          <w:sz w:val="28"/>
          <w:szCs w:val="28"/>
        </w:rPr>
        <w:t xml:space="preserve">, </w:t>
      </w:r>
      <w:proofErr w:type="spellStart"/>
      <w:r w:rsidRPr="009C10C4">
        <w:rPr>
          <w:rFonts w:ascii="Times New Roman" w:eastAsiaTheme="minorEastAsia" w:hAnsi="Times New Roman"/>
          <w:sz w:val="28"/>
          <w:szCs w:val="28"/>
          <w:lang w:val="en-US"/>
        </w:rPr>
        <w:t>Flakt</w:t>
      </w:r>
      <w:proofErr w:type="spellEnd"/>
      <w:r w:rsidRPr="009C10C4">
        <w:rPr>
          <w:rFonts w:ascii="Times New Roman" w:eastAsiaTheme="minorEastAsia" w:hAnsi="Times New Roman"/>
          <w:sz w:val="28"/>
          <w:szCs w:val="28"/>
        </w:rPr>
        <w:t xml:space="preserve"> </w:t>
      </w:r>
      <w:r w:rsidRPr="009C10C4">
        <w:rPr>
          <w:rFonts w:ascii="Times New Roman" w:eastAsiaTheme="minorEastAsia" w:hAnsi="Times New Roman"/>
          <w:sz w:val="28"/>
          <w:szCs w:val="28"/>
          <w:lang w:val="en-US"/>
        </w:rPr>
        <w:t>Woods</w:t>
      </w:r>
      <w:r w:rsidRPr="009C10C4">
        <w:rPr>
          <w:rFonts w:ascii="Times New Roman" w:eastAsiaTheme="minorEastAsia" w:hAnsi="Times New Roman"/>
          <w:sz w:val="28"/>
          <w:szCs w:val="28"/>
        </w:rPr>
        <w:t xml:space="preserve">, </w:t>
      </w:r>
      <w:proofErr w:type="spellStart"/>
      <w:r w:rsidRPr="009C10C4">
        <w:rPr>
          <w:rFonts w:ascii="Times New Roman" w:eastAsiaTheme="minorEastAsia" w:hAnsi="Times New Roman"/>
          <w:sz w:val="28"/>
          <w:szCs w:val="28"/>
          <w:lang w:val="en-US"/>
        </w:rPr>
        <w:t>Systemair</w:t>
      </w:r>
      <w:proofErr w:type="spellEnd"/>
      <w:r w:rsidRPr="009C10C4">
        <w:rPr>
          <w:rFonts w:ascii="Times New Roman" w:eastAsiaTheme="minorEastAsia" w:hAnsi="Times New Roman"/>
          <w:sz w:val="28"/>
          <w:szCs w:val="28"/>
        </w:rPr>
        <w:t xml:space="preserve">, </w:t>
      </w:r>
      <w:r w:rsidRPr="009C10C4">
        <w:rPr>
          <w:rFonts w:ascii="Times New Roman" w:eastAsiaTheme="minorEastAsia" w:hAnsi="Times New Roman"/>
          <w:sz w:val="28"/>
          <w:szCs w:val="28"/>
          <w:lang w:val="en-US"/>
        </w:rPr>
        <w:t>F</w:t>
      </w:r>
      <w:r w:rsidRPr="009C10C4">
        <w:rPr>
          <w:rFonts w:ascii="Times New Roman" w:eastAsiaTheme="minorEastAsia" w:hAnsi="Times New Roman"/>
          <w:sz w:val="28"/>
          <w:szCs w:val="28"/>
        </w:rPr>
        <w:t>2</w:t>
      </w:r>
      <w:r w:rsidRPr="009C10C4">
        <w:rPr>
          <w:rFonts w:ascii="Times New Roman" w:eastAsiaTheme="minorEastAsia" w:hAnsi="Times New Roman"/>
          <w:sz w:val="28"/>
          <w:szCs w:val="28"/>
          <w:lang w:val="en-US"/>
        </w:rPr>
        <w:t>A</w:t>
      </w:r>
      <w:r w:rsidRPr="009C10C4">
        <w:rPr>
          <w:rFonts w:ascii="Times New Roman" w:eastAsiaTheme="minorEastAsia" w:hAnsi="Times New Roman"/>
          <w:sz w:val="28"/>
          <w:szCs w:val="28"/>
        </w:rPr>
        <w:t xml:space="preserve">, </w:t>
      </w:r>
      <w:proofErr w:type="spellStart"/>
      <w:r w:rsidRPr="009C10C4">
        <w:rPr>
          <w:rFonts w:ascii="Times New Roman" w:eastAsiaTheme="minorEastAsia" w:hAnsi="Times New Roman"/>
          <w:sz w:val="28"/>
          <w:szCs w:val="28"/>
          <w:lang w:val="en-US"/>
        </w:rPr>
        <w:t>Alnor</w:t>
      </w:r>
      <w:proofErr w:type="spellEnd"/>
      <w:r w:rsidRPr="009C10C4">
        <w:rPr>
          <w:rFonts w:ascii="Times New Roman" w:eastAsiaTheme="minorEastAsia" w:hAnsi="Times New Roman"/>
          <w:sz w:val="28"/>
          <w:szCs w:val="28"/>
        </w:rPr>
        <w:t xml:space="preserve">, </w:t>
      </w:r>
      <w:proofErr w:type="spellStart"/>
      <w:r w:rsidRPr="009C10C4">
        <w:rPr>
          <w:rFonts w:ascii="Times New Roman" w:eastAsiaTheme="minorEastAsia" w:hAnsi="Times New Roman"/>
          <w:sz w:val="28"/>
          <w:szCs w:val="28"/>
          <w:lang w:val="en-US"/>
        </w:rPr>
        <w:t>Airmatic</w:t>
      </w:r>
      <w:proofErr w:type="spellEnd"/>
      <w:r w:rsidRPr="009C10C4">
        <w:rPr>
          <w:rFonts w:ascii="Times New Roman" w:eastAsiaTheme="minorEastAsia" w:hAnsi="Times New Roman"/>
          <w:sz w:val="28"/>
          <w:szCs w:val="28"/>
        </w:rPr>
        <w:t xml:space="preserve">, Арктика Групп и </w:t>
      </w:r>
      <w:proofErr w:type="spellStart"/>
      <w:r w:rsidRPr="009C10C4">
        <w:rPr>
          <w:rFonts w:ascii="Times New Roman" w:eastAsiaTheme="minorEastAsia" w:hAnsi="Times New Roman"/>
          <w:sz w:val="28"/>
          <w:szCs w:val="28"/>
        </w:rPr>
        <w:t>Арктос</w:t>
      </w:r>
      <w:proofErr w:type="spellEnd"/>
      <w:r w:rsidRPr="009C10C4">
        <w:rPr>
          <w:rFonts w:ascii="Times New Roman" w:eastAsiaTheme="minorEastAsia" w:hAnsi="Times New Roman"/>
          <w:sz w:val="28"/>
          <w:szCs w:val="28"/>
        </w:rPr>
        <w:t xml:space="preserve">, а глушители с цилиндрической вставкой: </w:t>
      </w:r>
      <w:proofErr w:type="spellStart"/>
      <w:r w:rsidRPr="009C10C4">
        <w:rPr>
          <w:rFonts w:ascii="Times New Roman" w:eastAsiaTheme="minorEastAsia" w:hAnsi="Times New Roman"/>
          <w:sz w:val="28"/>
          <w:szCs w:val="28"/>
          <w:lang w:val="en-US"/>
        </w:rPr>
        <w:t>Lindab</w:t>
      </w:r>
      <w:proofErr w:type="spellEnd"/>
      <w:r w:rsidRPr="009C10C4">
        <w:rPr>
          <w:rFonts w:ascii="Times New Roman" w:eastAsiaTheme="minorEastAsia" w:hAnsi="Times New Roman"/>
          <w:sz w:val="28"/>
          <w:szCs w:val="28"/>
        </w:rPr>
        <w:t xml:space="preserve">, </w:t>
      </w:r>
      <w:r w:rsidRPr="009C10C4">
        <w:rPr>
          <w:rFonts w:ascii="Times New Roman" w:eastAsiaTheme="minorEastAsia" w:hAnsi="Times New Roman"/>
          <w:sz w:val="28"/>
          <w:szCs w:val="28"/>
          <w:lang w:val="en-US"/>
        </w:rPr>
        <w:t>F</w:t>
      </w:r>
      <w:r w:rsidRPr="009C10C4">
        <w:rPr>
          <w:rFonts w:ascii="Times New Roman" w:eastAsiaTheme="minorEastAsia" w:hAnsi="Times New Roman"/>
          <w:sz w:val="28"/>
          <w:szCs w:val="28"/>
        </w:rPr>
        <w:t>2</w:t>
      </w:r>
      <w:r w:rsidRPr="009C10C4">
        <w:rPr>
          <w:rFonts w:ascii="Times New Roman" w:eastAsiaTheme="minorEastAsia" w:hAnsi="Times New Roman"/>
          <w:sz w:val="28"/>
          <w:szCs w:val="28"/>
          <w:lang w:val="en-US"/>
        </w:rPr>
        <w:t>A</w:t>
      </w:r>
      <w:r w:rsidRPr="009C10C4">
        <w:rPr>
          <w:rFonts w:ascii="Times New Roman" w:eastAsiaTheme="minorEastAsia" w:hAnsi="Times New Roman"/>
          <w:sz w:val="28"/>
          <w:szCs w:val="28"/>
        </w:rPr>
        <w:t xml:space="preserve">, </w:t>
      </w:r>
      <w:proofErr w:type="spellStart"/>
      <w:r w:rsidRPr="009C10C4">
        <w:rPr>
          <w:rFonts w:ascii="Times New Roman" w:eastAsiaTheme="minorEastAsia" w:hAnsi="Times New Roman"/>
          <w:sz w:val="28"/>
          <w:szCs w:val="28"/>
          <w:lang w:val="en-US"/>
        </w:rPr>
        <w:t>Systemair</w:t>
      </w:r>
      <w:proofErr w:type="spellEnd"/>
      <w:r w:rsidRPr="009C10C4">
        <w:rPr>
          <w:rFonts w:ascii="Times New Roman" w:eastAsiaTheme="minorEastAsia" w:hAnsi="Times New Roman"/>
          <w:sz w:val="28"/>
          <w:szCs w:val="28"/>
        </w:rPr>
        <w:t xml:space="preserve">, </w:t>
      </w:r>
      <w:proofErr w:type="spellStart"/>
      <w:r w:rsidRPr="009C10C4">
        <w:rPr>
          <w:rFonts w:ascii="Times New Roman" w:eastAsiaTheme="minorEastAsia" w:hAnsi="Times New Roman"/>
          <w:sz w:val="28"/>
          <w:szCs w:val="28"/>
          <w:lang w:val="en-US"/>
        </w:rPr>
        <w:t>Trox</w:t>
      </w:r>
      <w:proofErr w:type="spellEnd"/>
      <w:r w:rsidRPr="009C10C4">
        <w:rPr>
          <w:rFonts w:ascii="Times New Roman" w:eastAsiaTheme="minorEastAsia" w:hAnsi="Times New Roman"/>
          <w:sz w:val="28"/>
          <w:szCs w:val="28"/>
        </w:rPr>
        <w:t xml:space="preserve">, </w:t>
      </w:r>
      <w:r w:rsidRPr="009C10C4">
        <w:rPr>
          <w:rFonts w:ascii="Times New Roman" w:eastAsiaTheme="minorEastAsia" w:hAnsi="Times New Roman"/>
          <w:sz w:val="28"/>
          <w:szCs w:val="28"/>
          <w:lang w:val="en-US"/>
        </w:rPr>
        <w:t>Price</w:t>
      </w:r>
      <w:r w:rsidRPr="009C10C4">
        <w:rPr>
          <w:rFonts w:ascii="Times New Roman" w:eastAsiaTheme="minorEastAsia" w:hAnsi="Times New Roman"/>
          <w:sz w:val="28"/>
          <w:szCs w:val="28"/>
        </w:rPr>
        <w:t xml:space="preserve"> и </w:t>
      </w:r>
      <w:proofErr w:type="spellStart"/>
      <w:r w:rsidRPr="009C10C4">
        <w:rPr>
          <w:rFonts w:ascii="Times New Roman" w:eastAsiaTheme="minorEastAsia" w:hAnsi="Times New Roman"/>
          <w:sz w:val="28"/>
          <w:szCs w:val="28"/>
          <w:lang w:val="en-US"/>
        </w:rPr>
        <w:t>Hidria</w:t>
      </w:r>
      <w:proofErr w:type="spellEnd"/>
      <w:r w:rsidRPr="009C10C4">
        <w:rPr>
          <w:rFonts w:ascii="Times New Roman" w:eastAsiaTheme="minorEastAsia" w:hAnsi="Times New Roman"/>
          <w:sz w:val="28"/>
          <w:szCs w:val="28"/>
        </w:rPr>
        <w:t xml:space="preserve">. Помимо европейских фирм глушители с цилиндрической вставкой выпускают также </w:t>
      </w:r>
      <w:proofErr w:type="spellStart"/>
      <w:r w:rsidRPr="009C10C4">
        <w:rPr>
          <w:rFonts w:ascii="Times New Roman" w:hAnsi="Times New Roman"/>
          <w:sz w:val="28"/>
          <w:szCs w:val="28"/>
        </w:rPr>
        <w:t>Caryaire</w:t>
      </w:r>
      <w:proofErr w:type="spellEnd"/>
      <w:r w:rsidRPr="009C10C4">
        <w:rPr>
          <w:rFonts w:ascii="Times New Roman" w:hAnsi="Times New Roman"/>
          <w:sz w:val="28"/>
          <w:szCs w:val="28"/>
        </w:rPr>
        <w:t xml:space="preserve"> </w:t>
      </w:r>
      <w:proofErr w:type="spellStart"/>
      <w:r w:rsidRPr="009C10C4">
        <w:rPr>
          <w:rFonts w:ascii="Times New Roman" w:hAnsi="Times New Roman"/>
          <w:sz w:val="28"/>
          <w:szCs w:val="28"/>
        </w:rPr>
        <w:t>Equipments</w:t>
      </w:r>
      <w:proofErr w:type="spellEnd"/>
      <w:r w:rsidRPr="009C10C4">
        <w:rPr>
          <w:rFonts w:ascii="Times New Roman" w:eastAsiaTheme="minorEastAsia" w:hAnsi="Times New Roman"/>
          <w:sz w:val="28"/>
          <w:szCs w:val="28"/>
        </w:rPr>
        <w:t xml:space="preserve"> (Индия), </w:t>
      </w:r>
      <w:proofErr w:type="spellStart"/>
      <w:r w:rsidRPr="009C10C4">
        <w:rPr>
          <w:rFonts w:ascii="Times New Roman" w:hAnsi="Times New Roman"/>
          <w:sz w:val="28"/>
          <w:szCs w:val="28"/>
        </w:rPr>
        <w:t>Barclay</w:t>
      </w:r>
      <w:proofErr w:type="spellEnd"/>
      <w:r w:rsidRPr="009C10C4">
        <w:rPr>
          <w:rFonts w:ascii="Times New Roman" w:hAnsi="Times New Roman"/>
          <w:sz w:val="28"/>
          <w:szCs w:val="28"/>
        </w:rPr>
        <w:t xml:space="preserve"> </w:t>
      </w:r>
      <w:proofErr w:type="spellStart"/>
      <w:r w:rsidRPr="009C10C4">
        <w:rPr>
          <w:rFonts w:ascii="Times New Roman" w:hAnsi="Times New Roman"/>
          <w:sz w:val="28"/>
          <w:szCs w:val="28"/>
        </w:rPr>
        <w:t>Engineering</w:t>
      </w:r>
      <w:proofErr w:type="spellEnd"/>
      <w:r w:rsidRPr="009C10C4">
        <w:rPr>
          <w:rFonts w:ascii="Times New Roman" w:eastAsiaTheme="minorEastAsia" w:hAnsi="Times New Roman"/>
          <w:sz w:val="28"/>
          <w:szCs w:val="28"/>
        </w:rPr>
        <w:t xml:space="preserve"> (Австралия), </w:t>
      </w:r>
      <w:proofErr w:type="spellStart"/>
      <w:r w:rsidRPr="009C10C4">
        <w:rPr>
          <w:rFonts w:ascii="Times New Roman" w:hAnsi="Times New Roman"/>
          <w:sz w:val="28"/>
          <w:szCs w:val="28"/>
        </w:rPr>
        <w:t>Luft</w:t>
      </w:r>
      <w:proofErr w:type="spellEnd"/>
      <w:r w:rsidRPr="009C10C4">
        <w:rPr>
          <w:rFonts w:ascii="Times New Roman" w:hAnsi="Times New Roman"/>
          <w:sz w:val="28"/>
          <w:szCs w:val="28"/>
        </w:rPr>
        <w:t xml:space="preserve"> </w:t>
      </w:r>
      <w:proofErr w:type="spellStart"/>
      <w:r w:rsidRPr="009C10C4">
        <w:rPr>
          <w:rFonts w:ascii="Times New Roman" w:hAnsi="Times New Roman"/>
          <w:sz w:val="28"/>
          <w:szCs w:val="28"/>
        </w:rPr>
        <w:t>Industries</w:t>
      </w:r>
      <w:proofErr w:type="spellEnd"/>
      <w:r w:rsidRPr="009C10C4">
        <w:rPr>
          <w:rFonts w:ascii="Times New Roman" w:hAnsi="Times New Roman"/>
          <w:sz w:val="28"/>
          <w:szCs w:val="28"/>
        </w:rPr>
        <w:t xml:space="preserve"> </w:t>
      </w:r>
      <w:proofErr w:type="spellStart"/>
      <w:r w:rsidRPr="009C10C4">
        <w:rPr>
          <w:rFonts w:ascii="Times New Roman" w:hAnsi="Times New Roman"/>
          <w:sz w:val="28"/>
          <w:szCs w:val="28"/>
        </w:rPr>
        <w:t>Natal</w:t>
      </w:r>
      <w:proofErr w:type="spellEnd"/>
      <w:r w:rsidRPr="009C10C4">
        <w:rPr>
          <w:rFonts w:ascii="Times New Roman" w:eastAsiaTheme="minorEastAsia" w:hAnsi="Times New Roman"/>
          <w:sz w:val="28"/>
          <w:szCs w:val="28"/>
        </w:rPr>
        <w:t xml:space="preserve"> (Южная Африка), </w:t>
      </w:r>
      <w:hyperlink r:id="rId18" w:history="1">
        <w:proofErr w:type="spellStart"/>
        <w:r w:rsidRPr="00CC1847">
          <w:rPr>
            <w:rStyle w:val="af3"/>
            <w:rFonts w:ascii="Times New Roman" w:hAnsi="Times New Roman"/>
            <w:sz w:val="28"/>
            <w:szCs w:val="28"/>
          </w:rPr>
          <w:t>Fantech</w:t>
        </w:r>
        <w:proofErr w:type="spellEnd"/>
      </w:hyperlink>
      <w:r w:rsidRPr="00CC1847">
        <w:rPr>
          <w:rFonts w:ascii="Times New Roman" w:hAnsi="Times New Roman"/>
          <w:sz w:val="28"/>
          <w:szCs w:val="28"/>
        </w:rPr>
        <w:t xml:space="preserve"> (</w:t>
      </w:r>
      <w:r w:rsidRPr="009C10C4">
        <w:rPr>
          <w:rFonts w:ascii="Times New Roman" w:hAnsi="Times New Roman"/>
          <w:sz w:val="28"/>
          <w:szCs w:val="28"/>
        </w:rPr>
        <w:t xml:space="preserve">Австралия), </w:t>
      </w:r>
      <w:r w:rsidRPr="009C10C4">
        <w:rPr>
          <w:rFonts w:ascii="Times New Roman" w:hAnsi="Times New Roman"/>
          <w:sz w:val="28"/>
          <w:szCs w:val="28"/>
          <w:lang w:val="en-US"/>
        </w:rPr>
        <w:t>Rosenberg</w:t>
      </w:r>
      <w:r w:rsidRPr="009C10C4">
        <w:rPr>
          <w:rFonts w:ascii="Times New Roman" w:hAnsi="Times New Roman"/>
          <w:sz w:val="28"/>
          <w:szCs w:val="28"/>
        </w:rPr>
        <w:t xml:space="preserve"> (Сингапур), </w:t>
      </w:r>
      <w:proofErr w:type="spellStart"/>
      <w:r w:rsidRPr="009C10C4">
        <w:rPr>
          <w:rFonts w:ascii="Times New Roman" w:hAnsi="Times New Roman"/>
          <w:sz w:val="28"/>
          <w:szCs w:val="28"/>
        </w:rPr>
        <w:t>Air</w:t>
      </w:r>
      <w:proofErr w:type="spellEnd"/>
      <w:r w:rsidRPr="009C10C4">
        <w:rPr>
          <w:rFonts w:ascii="Times New Roman" w:hAnsi="Times New Roman"/>
          <w:sz w:val="28"/>
          <w:szCs w:val="28"/>
        </w:rPr>
        <w:t xml:space="preserve"> </w:t>
      </w:r>
      <w:proofErr w:type="spellStart"/>
      <w:r w:rsidRPr="009C10C4">
        <w:rPr>
          <w:rFonts w:ascii="Times New Roman" w:hAnsi="Times New Roman"/>
          <w:sz w:val="28"/>
          <w:szCs w:val="28"/>
        </w:rPr>
        <w:t>Master</w:t>
      </w:r>
      <w:proofErr w:type="spellEnd"/>
      <w:r w:rsidRPr="009C10C4">
        <w:rPr>
          <w:rFonts w:ascii="Times New Roman" w:hAnsi="Times New Roman"/>
          <w:sz w:val="28"/>
          <w:szCs w:val="28"/>
        </w:rPr>
        <w:t xml:space="preserve"> </w:t>
      </w:r>
      <w:proofErr w:type="spellStart"/>
      <w:r w:rsidRPr="009C10C4">
        <w:rPr>
          <w:rFonts w:ascii="Times New Roman" w:hAnsi="Times New Roman"/>
          <w:sz w:val="28"/>
          <w:szCs w:val="28"/>
        </w:rPr>
        <w:t>Equipments</w:t>
      </w:r>
      <w:proofErr w:type="spellEnd"/>
      <w:r w:rsidRPr="009C10C4">
        <w:rPr>
          <w:rFonts w:ascii="Times New Roman" w:hAnsi="Times New Roman"/>
          <w:sz w:val="28"/>
          <w:szCs w:val="28"/>
        </w:rPr>
        <w:t xml:space="preserve"> </w:t>
      </w:r>
      <w:r w:rsidRPr="009C10C4">
        <w:rPr>
          <w:rFonts w:ascii="Times New Roman" w:eastAsiaTheme="minorEastAsia" w:hAnsi="Times New Roman"/>
          <w:sz w:val="28"/>
          <w:szCs w:val="28"/>
        </w:rPr>
        <w:t>(Эмираты).</w:t>
      </w:r>
    </w:p>
    <w:p w:rsidR="00907F2F" w:rsidRDefault="00907F2F" w:rsidP="00907F2F">
      <w:pPr>
        <w:spacing w:line="360" w:lineRule="auto"/>
        <w:ind w:firstLine="709"/>
        <w:jc w:val="both"/>
        <w:rPr>
          <w:rFonts w:ascii="Times New Roman" w:eastAsiaTheme="minorEastAsia" w:hAnsi="Times New Roman"/>
          <w:sz w:val="28"/>
          <w:szCs w:val="28"/>
        </w:rPr>
      </w:pPr>
      <w:r w:rsidRPr="009C10C4">
        <w:rPr>
          <w:rFonts w:ascii="Times New Roman" w:eastAsiaTheme="minorEastAsia" w:hAnsi="Times New Roman"/>
          <w:sz w:val="28"/>
          <w:szCs w:val="28"/>
        </w:rPr>
        <w:t xml:space="preserve">Основной сравнительный анализ глушителей с различным типом звукопоглощающей вставки  проведем на основании изделий, выпускаемых фирмой </w:t>
      </w:r>
      <w:proofErr w:type="spellStart"/>
      <w:r w:rsidRPr="009C10C4">
        <w:rPr>
          <w:rFonts w:ascii="Times New Roman" w:eastAsiaTheme="minorEastAsia" w:hAnsi="Times New Roman"/>
          <w:sz w:val="28"/>
          <w:szCs w:val="28"/>
          <w:lang w:val="en-US"/>
        </w:rPr>
        <w:t>Lindab</w:t>
      </w:r>
      <w:proofErr w:type="spellEnd"/>
      <w:r w:rsidRPr="009C10C4">
        <w:rPr>
          <w:rFonts w:ascii="Times New Roman" w:eastAsiaTheme="minorEastAsia" w:hAnsi="Times New Roman"/>
          <w:sz w:val="28"/>
          <w:szCs w:val="28"/>
        </w:rPr>
        <w:t xml:space="preserve">. Фирма имеет прекрасный стенд для испытаний глушителей, испытания проводит в соответствии со стандартом </w:t>
      </w:r>
      <w:r w:rsidRPr="009C10C4">
        <w:rPr>
          <w:rFonts w:ascii="Times New Roman" w:eastAsiaTheme="minorEastAsia" w:hAnsi="Times New Roman"/>
          <w:sz w:val="28"/>
          <w:szCs w:val="28"/>
          <w:lang w:val="en-US"/>
        </w:rPr>
        <w:t>ISO</w:t>
      </w:r>
      <w:r w:rsidRPr="009C10C4">
        <w:rPr>
          <w:rFonts w:ascii="Times New Roman" w:eastAsiaTheme="minorEastAsia" w:hAnsi="Times New Roman"/>
          <w:sz w:val="28"/>
          <w:szCs w:val="28"/>
        </w:rPr>
        <w:t xml:space="preserve"> 7235, и результаты акустических испытаний, проводимых этой фирмой</w:t>
      </w:r>
      <w:ins w:id="0" w:author="Кочарьянц Кристина" w:date="2017-09-22T14:35:00Z">
        <w:r w:rsidRPr="009C10C4">
          <w:rPr>
            <w:rFonts w:ascii="Times New Roman" w:eastAsiaTheme="minorEastAsia" w:hAnsi="Times New Roman"/>
            <w:sz w:val="28"/>
            <w:szCs w:val="28"/>
          </w:rPr>
          <w:t>,</w:t>
        </w:r>
      </w:ins>
      <w:r w:rsidRPr="009C10C4">
        <w:rPr>
          <w:rFonts w:ascii="Times New Roman" w:eastAsiaTheme="minorEastAsia" w:hAnsi="Times New Roman"/>
          <w:sz w:val="28"/>
          <w:szCs w:val="28"/>
        </w:rPr>
        <w:t xml:space="preserve"> всегда вызывали большое доверие. Сравнительный анализ изделий фирмы </w:t>
      </w:r>
      <w:proofErr w:type="spellStart"/>
      <w:r w:rsidRPr="009C10C4">
        <w:rPr>
          <w:rFonts w:ascii="Times New Roman" w:eastAsiaTheme="minorEastAsia" w:hAnsi="Times New Roman"/>
          <w:sz w:val="28"/>
          <w:szCs w:val="28"/>
          <w:lang w:val="en-US"/>
        </w:rPr>
        <w:t>Systemair</w:t>
      </w:r>
      <w:proofErr w:type="spellEnd"/>
      <w:r w:rsidRPr="009C10C4">
        <w:rPr>
          <w:rFonts w:ascii="Times New Roman" w:eastAsiaTheme="minorEastAsia" w:hAnsi="Times New Roman"/>
          <w:sz w:val="28"/>
          <w:szCs w:val="28"/>
        </w:rPr>
        <w:t>, к сожалению, можно провести на примере только одного типоразмера глушителя, так как все выпускаемые фирмой глушители с плоской вставкой (</w:t>
      </w:r>
      <w:r w:rsidRPr="009C10C4">
        <w:rPr>
          <w:rFonts w:ascii="Times New Roman" w:eastAsiaTheme="minorEastAsia" w:hAnsi="Times New Roman"/>
          <w:sz w:val="28"/>
          <w:szCs w:val="28"/>
          <w:lang w:val="en-US"/>
        </w:rPr>
        <w:t>LDC</w:t>
      </w:r>
      <w:r w:rsidRPr="009C10C4">
        <w:rPr>
          <w:rFonts w:ascii="Times New Roman" w:eastAsiaTheme="minorEastAsia" w:hAnsi="Times New Roman"/>
          <w:sz w:val="28"/>
          <w:szCs w:val="28"/>
        </w:rPr>
        <w:t>-</w:t>
      </w:r>
      <w:r w:rsidRPr="009C10C4">
        <w:rPr>
          <w:rFonts w:ascii="Times New Roman" w:eastAsiaTheme="minorEastAsia" w:hAnsi="Times New Roman"/>
          <w:sz w:val="28"/>
          <w:szCs w:val="28"/>
          <w:lang w:val="en-US"/>
        </w:rPr>
        <w:t>B</w:t>
      </w:r>
      <w:r w:rsidRPr="009C10C4">
        <w:rPr>
          <w:rFonts w:ascii="Times New Roman" w:eastAsiaTheme="minorEastAsia" w:hAnsi="Times New Roman"/>
          <w:sz w:val="28"/>
          <w:szCs w:val="28"/>
        </w:rPr>
        <w:t>) имеют фиксированную длину – 1200мм, а длина глушителей с цилиндрической вставкой пропорциональна диаметру подводящего патрубка (1 или 2 калибра). Кстати такой подход к выбору длины глушителя с цилиндрической вставкой в зависимости от диаметра подводящего патрубка (1, 1,5 и 2 калибра) характерен и для большинства других производителей.</w:t>
      </w:r>
      <w:r w:rsidRPr="009C10C4">
        <w:rPr>
          <w:rFonts w:ascii="Times New Roman" w:eastAsiaTheme="minorEastAsia" w:hAnsi="Times New Roman"/>
          <w:sz w:val="28"/>
          <w:szCs w:val="28"/>
        </w:rPr>
        <w:tab/>
        <w:t xml:space="preserve">Фирма </w:t>
      </w:r>
      <w:proofErr w:type="spellStart"/>
      <w:r w:rsidRPr="009C10C4">
        <w:rPr>
          <w:rFonts w:ascii="Times New Roman" w:eastAsiaTheme="minorEastAsia" w:hAnsi="Times New Roman"/>
          <w:sz w:val="28"/>
          <w:szCs w:val="28"/>
          <w:lang w:val="en-US"/>
        </w:rPr>
        <w:t>Lindab</w:t>
      </w:r>
      <w:proofErr w:type="spellEnd"/>
      <w:r w:rsidRPr="009C10C4">
        <w:rPr>
          <w:rFonts w:ascii="Times New Roman" w:eastAsiaTheme="minorEastAsia" w:hAnsi="Times New Roman"/>
          <w:sz w:val="28"/>
          <w:szCs w:val="28"/>
        </w:rPr>
        <w:t xml:space="preserve"> выпускает три марки глушителей с цилиндрической вставкой: </w:t>
      </w:r>
      <w:r w:rsidRPr="009C10C4">
        <w:rPr>
          <w:rFonts w:ascii="Times New Roman" w:eastAsiaTheme="minorEastAsia" w:hAnsi="Times New Roman"/>
          <w:sz w:val="28"/>
          <w:szCs w:val="28"/>
          <w:lang w:val="en-US"/>
        </w:rPr>
        <w:t>PVDP</w:t>
      </w:r>
      <w:r w:rsidRPr="009C10C4">
        <w:rPr>
          <w:rFonts w:ascii="Times New Roman" w:eastAsiaTheme="minorEastAsia" w:hAnsi="Times New Roman"/>
          <w:sz w:val="28"/>
          <w:szCs w:val="28"/>
        </w:rPr>
        <w:t xml:space="preserve">, </w:t>
      </w:r>
      <w:r w:rsidRPr="009C10C4">
        <w:rPr>
          <w:rFonts w:ascii="Times New Roman" w:eastAsiaTheme="minorEastAsia" w:hAnsi="Times New Roman"/>
          <w:sz w:val="28"/>
          <w:szCs w:val="28"/>
          <w:lang w:val="en-US"/>
        </w:rPr>
        <w:t>PVAP</w:t>
      </w:r>
      <w:r w:rsidRPr="009C10C4">
        <w:rPr>
          <w:rFonts w:ascii="Times New Roman" w:eastAsiaTheme="minorEastAsia" w:hAnsi="Times New Roman"/>
          <w:sz w:val="28"/>
          <w:szCs w:val="28"/>
        </w:rPr>
        <w:t xml:space="preserve"> и </w:t>
      </w:r>
      <w:r w:rsidRPr="009C10C4">
        <w:rPr>
          <w:rFonts w:ascii="Times New Roman" w:eastAsiaTheme="minorEastAsia" w:hAnsi="Times New Roman"/>
          <w:sz w:val="28"/>
          <w:szCs w:val="28"/>
          <w:lang w:val="en-US"/>
        </w:rPr>
        <w:t>SLGPU</w:t>
      </w:r>
      <w:r w:rsidRPr="009C10C4">
        <w:rPr>
          <w:rFonts w:ascii="Times New Roman" w:eastAsiaTheme="minorEastAsia" w:hAnsi="Times New Roman"/>
          <w:sz w:val="28"/>
          <w:szCs w:val="28"/>
        </w:rPr>
        <w:t xml:space="preserve">. </w:t>
      </w:r>
    </w:p>
    <w:p w:rsidR="004A581B" w:rsidRPr="009C10C4" w:rsidRDefault="004A581B" w:rsidP="00907F2F">
      <w:pPr>
        <w:spacing w:line="360" w:lineRule="auto"/>
        <w:ind w:firstLine="709"/>
        <w:jc w:val="both"/>
        <w:rPr>
          <w:rFonts w:ascii="Times New Roman" w:eastAsiaTheme="minorEastAsia" w:hAnsi="Times New Roman"/>
          <w:sz w:val="28"/>
          <w:szCs w:val="28"/>
        </w:rPr>
      </w:pPr>
    </w:p>
    <w:p w:rsidR="00907F2F" w:rsidRPr="00F51D21" w:rsidRDefault="00907F2F" w:rsidP="00907F2F">
      <w:pPr>
        <w:spacing w:line="360" w:lineRule="auto"/>
        <w:jc w:val="center"/>
        <w:rPr>
          <w:rFonts w:ascii="Times New Roman" w:eastAsiaTheme="minorEastAsia" w:hAnsi="Times New Roman"/>
          <w:sz w:val="28"/>
          <w:szCs w:val="28"/>
        </w:rPr>
      </w:pPr>
      <w:r>
        <w:rPr>
          <w:noProof/>
        </w:rPr>
        <w:drawing>
          <wp:inline distT="0" distB="0" distL="0" distR="0" wp14:anchorId="5567C2AB" wp14:editId="08A409B2">
            <wp:extent cx="1945401" cy="1945401"/>
            <wp:effectExtent l="0" t="0" r="0" b="0"/>
            <wp:docPr id="1" name="Рисунок 1" descr="C:\Documents and Settings\less\Рабочий стол\PVAP-PVDP-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ess\Рабочий стол\PVAP-PVDP-100.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5528" cy="1945528"/>
                    </a:xfrm>
                    <a:prstGeom prst="rect">
                      <a:avLst/>
                    </a:prstGeom>
                    <a:noFill/>
                    <a:ln>
                      <a:noFill/>
                    </a:ln>
                  </pic:spPr>
                </pic:pic>
              </a:graphicData>
            </a:graphic>
          </wp:inline>
        </w:drawing>
      </w:r>
      <w:r>
        <w:rPr>
          <w:noProof/>
        </w:rPr>
        <w:drawing>
          <wp:inline distT="0" distB="0" distL="0" distR="0" wp14:anchorId="18149C00" wp14:editId="69B17787">
            <wp:extent cx="2043592" cy="2043592"/>
            <wp:effectExtent l="0" t="0" r="0" b="0"/>
            <wp:docPr id="11" name="Рисунок 11" descr="C:\Documents and Settings\less\Рабочий стол\slgpu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less\Рабочий стол\slgpu10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43725" cy="2043725"/>
                    </a:xfrm>
                    <a:prstGeom prst="rect">
                      <a:avLst/>
                    </a:prstGeom>
                    <a:noFill/>
                    <a:ln>
                      <a:noFill/>
                    </a:ln>
                  </pic:spPr>
                </pic:pic>
              </a:graphicData>
            </a:graphic>
          </wp:inline>
        </w:drawing>
      </w:r>
    </w:p>
    <w:p w:rsidR="00907F2F" w:rsidRPr="00055C11" w:rsidRDefault="00907F2F" w:rsidP="00907F2F">
      <w:pPr>
        <w:pStyle w:val="a8"/>
        <w:spacing w:line="360" w:lineRule="auto"/>
        <w:ind w:left="0"/>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Рис.7 - </w:t>
      </w:r>
      <w:r w:rsidRPr="00055C11">
        <w:rPr>
          <w:rFonts w:ascii="Times New Roman" w:eastAsiaTheme="minorEastAsia" w:hAnsi="Times New Roman" w:cs="Times New Roman"/>
          <w:sz w:val="28"/>
          <w:szCs w:val="28"/>
          <w:lang w:val="en-US"/>
        </w:rPr>
        <w:t>PVDP</w:t>
      </w:r>
      <w:r w:rsidRPr="00055C11">
        <w:rPr>
          <w:rFonts w:ascii="Times New Roman" w:eastAsiaTheme="minorEastAsia" w:hAnsi="Times New Roman" w:cs="Times New Roman"/>
          <w:sz w:val="28"/>
          <w:szCs w:val="28"/>
        </w:rPr>
        <w:t xml:space="preserve"> 100 и </w:t>
      </w:r>
      <w:r w:rsidRPr="00055C11">
        <w:rPr>
          <w:rFonts w:ascii="Times New Roman" w:eastAsiaTheme="minorEastAsia" w:hAnsi="Times New Roman" w:cs="Times New Roman"/>
          <w:sz w:val="28"/>
          <w:szCs w:val="28"/>
          <w:lang w:val="en-US"/>
        </w:rPr>
        <w:t>SLGPU</w:t>
      </w:r>
      <w:r w:rsidRPr="00055C11">
        <w:rPr>
          <w:rFonts w:ascii="Times New Roman" w:eastAsiaTheme="minorEastAsia" w:hAnsi="Times New Roman" w:cs="Times New Roman"/>
          <w:sz w:val="28"/>
          <w:szCs w:val="28"/>
        </w:rPr>
        <w:t xml:space="preserve"> 100</w:t>
      </w:r>
      <w:r>
        <w:rPr>
          <w:rFonts w:ascii="Times New Roman" w:eastAsiaTheme="minorEastAsia" w:hAnsi="Times New Roman" w:cs="Times New Roman"/>
          <w:sz w:val="28"/>
          <w:szCs w:val="28"/>
        </w:rPr>
        <w:t>.</w:t>
      </w:r>
    </w:p>
    <w:p w:rsidR="00907F2F" w:rsidRPr="00F51D21" w:rsidRDefault="00907F2F" w:rsidP="00907F2F">
      <w:pPr>
        <w:spacing w:after="0" w:line="360" w:lineRule="auto"/>
        <w:ind w:firstLine="709"/>
        <w:jc w:val="both"/>
        <w:rPr>
          <w:rFonts w:ascii="Times New Roman" w:eastAsiaTheme="minorEastAsia" w:hAnsi="Times New Roman"/>
          <w:sz w:val="28"/>
          <w:szCs w:val="28"/>
        </w:rPr>
      </w:pPr>
      <w:r w:rsidRPr="00F51D21">
        <w:rPr>
          <w:rFonts w:ascii="Times New Roman" w:eastAsiaTheme="minorEastAsia" w:hAnsi="Times New Roman"/>
          <w:sz w:val="28"/>
          <w:szCs w:val="28"/>
        </w:rPr>
        <w:t xml:space="preserve">В глушителях </w:t>
      </w:r>
      <w:r w:rsidRPr="00F51D21">
        <w:rPr>
          <w:rFonts w:ascii="Times New Roman" w:eastAsiaTheme="minorEastAsia" w:hAnsi="Times New Roman"/>
          <w:sz w:val="28"/>
          <w:szCs w:val="28"/>
          <w:lang w:val="en-US"/>
        </w:rPr>
        <w:t>PVAP</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SLGPU</w:t>
      </w:r>
      <w:r w:rsidRPr="00F51D21">
        <w:rPr>
          <w:rFonts w:ascii="Times New Roman" w:eastAsiaTheme="minorEastAsia" w:hAnsi="Times New Roman"/>
          <w:sz w:val="28"/>
          <w:szCs w:val="28"/>
        </w:rPr>
        <w:t xml:space="preserve"> в качестве звукопоглотителя используется минеральная шерсть (по видимому, базальтовое волокно), в глушителе </w:t>
      </w:r>
      <w:r w:rsidRPr="00F51D21">
        <w:rPr>
          <w:rFonts w:ascii="Times New Roman" w:eastAsiaTheme="minorEastAsia" w:hAnsi="Times New Roman"/>
          <w:sz w:val="28"/>
          <w:szCs w:val="28"/>
          <w:lang w:val="en-US"/>
        </w:rPr>
        <w:t>PVDP</w:t>
      </w:r>
      <w:r w:rsidRPr="00F51D21">
        <w:rPr>
          <w:rFonts w:ascii="Times New Roman" w:eastAsiaTheme="minorEastAsia" w:hAnsi="Times New Roman"/>
          <w:sz w:val="28"/>
          <w:szCs w:val="28"/>
        </w:rPr>
        <w:t xml:space="preserve"> синтетическое волокно «</w:t>
      </w:r>
      <w:proofErr w:type="spellStart"/>
      <w:r w:rsidRPr="00F51D21">
        <w:rPr>
          <w:rFonts w:ascii="Times New Roman" w:eastAsiaTheme="minorEastAsia" w:hAnsi="Times New Roman"/>
          <w:sz w:val="28"/>
          <w:szCs w:val="28"/>
          <w:lang w:val="en-US"/>
        </w:rPr>
        <w:t>Acutec</w:t>
      </w:r>
      <w:proofErr w:type="spellEnd"/>
      <w:r w:rsidRPr="00F51D21">
        <w:rPr>
          <w:rFonts w:ascii="Times New Roman" w:eastAsiaTheme="minorEastAsia" w:hAnsi="Times New Roman"/>
          <w:sz w:val="28"/>
          <w:szCs w:val="28"/>
        </w:rPr>
        <w:t xml:space="preserve">». У глушителей </w:t>
      </w:r>
      <w:r w:rsidRPr="00F51D21">
        <w:rPr>
          <w:rFonts w:ascii="Times New Roman" w:eastAsiaTheme="minorEastAsia" w:hAnsi="Times New Roman"/>
          <w:sz w:val="28"/>
          <w:szCs w:val="28"/>
          <w:lang w:val="en-US"/>
        </w:rPr>
        <w:t>PVDP</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PVAP</w:t>
      </w:r>
      <w:r w:rsidRPr="00F51D21">
        <w:rPr>
          <w:rFonts w:ascii="Times New Roman" w:eastAsiaTheme="minorEastAsia" w:hAnsi="Times New Roman"/>
          <w:sz w:val="28"/>
          <w:szCs w:val="28"/>
        </w:rPr>
        <w:t xml:space="preserve"> гладкий цилиндрический наружный корпус, у глушителя </w:t>
      </w:r>
      <w:r w:rsidRPr="00F51D21">
        <w:rPr>
          <w:rFonts w:ascii="Times New Roman" w:eastAsiaTheme="minorEastAsia" w:hAnsi="Times New Roman"/>
          <w:sz w:val="28"/>
          <w:szCs w:val="28"/>
          <w:lang w:val="en-US"/>
        </w:rPr>
        <w:t>SLGPU</w:t>
      </w:r>
      <w:r w:rsidRPr="00F51D21">
        <w:rPr>
          <w:rFonts w:ascii="Times New Roman" w:eastAsiaTheme="minorEastAsia" w:hAnsi="Times New Roman"/>
          <w:sz w:val="28"/>
          <w:szCs w:val="28"/>
        </w:rPr>
        <w:t xml:space="preserve"> – ребристый. Толщина слоя материала по окружности у глушителя </w:t>
      </w:r>
      <w:r w:rsidRPr="00F51D21">
        <w:rPr>
          <w:rFonts w:ascii="Times New Roman" w:eastAsiaTheme="minorEastAsia" w:hAnsi="Times New Roman"/>
          <w:sz w:val="28"/>
          <w:szCs w:val="28"/>
          <w:lang w:val="en-US"/>
        </w:rPr>
        <w:t>SLGPU</w:t>
      </w:r>
      <w:r w:rsidRPr="00F51D21">
        <w:rPr>
          <w:rFonts w:ascii="Times New Roman" w:eastAsiaTheme="minorEastAsia" w:hAnsi="Times New Roman"/>
          <w:sz w:val="28"/>
          <w:szCs w:val="28"/>
        </w:rPr>
        <w:t xml:space="preserve"> – 100 мм, у глушителей </w:t>
      </w:r>
      <w:r w:rsidRPr="00F51D21">
        <w:rPr>
          <w:rFonts w:ascii="Times New Roman" w:eastAsiaTheme="minorEastAsia" w:hAnsi="Times New Roman"/>
          <w:sz w:val="28"/>
          <w:szCs w:val="28"/>
          <w:lang w:val="en-US"/>
        </w:rPr>
        <w:t>PVDP</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PVAP</w:t>
      </w:r>
      <w:r w:rsidRPr="00F51D21">
        <w:rPr>
          <w:rFonts w:ascii="Times New Roman" w:eastAsiaTheme="minorEastAsia" w:hAnsi="Times New Roman"/>
          <w:sz w:val="28"/>
          <w:szCs w:val="28"/>
        </w:rPr>
        <w:t xml:space="preserve"> -  50 мм, 100 мм и 150 мм. Глушители PVAP и SLGPU имеют одинаковые характеристики акустической эффективности. У глушителей PVDP эффективность, естественно, несколько ниже. Все три марки глушителей имеют одинаковое аэродинамическое сопротивление, которое при одном и том же диаметре глушителя очень незначительно зависит от его длины. Глушители  </w:t>
      </w:r>
      <w:r w:rsidRPr="00F51D21">
        <w:rPr>
          <w:rFonts w:ascii="Times New Roman" w:eastAsiaTheme="minorEastAsia" w:hAnsi="Times New Roman"/>
          <w:sz w:val="28"/>
          <w:szCs w:val="28"/>
          <w:lang w:val="en-US"/>
        </w:rPr>
        <w:t>PVDP</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PVAP</w:t>
      </w:r>
      <w:r w:rsidRPr="00F51D21">
        <w:rPr>
          <w:rFonts w:ascii="Times New Roman" w:eastAsiaTheme="minorEastAsia" w:hAnsi="Times New Roman"/>
          <w:sz w:val="28"/>
          <w:szCs w:val="28"/>
        </w:rPr>
        <w:t xml:space="preserve"> выпускаются с внутренним диаметром от 250 мм до 1600 мм и длиной от 600 мм до 3200 мм. Глушитель одного диаметра выпускается в 3-6 вариантах длины. (Максимальное количество типоразмеров выпускается с толщиной облицовки 100 мм). Глушитель </w:t>
      </w:r>
      <w:r w:rsidRPr="00F51D21">
        <w:rPr>
          <w:rFonts w:ascii="Times New Roman" w:eastAsiaTheme="minorEastAsia" w:hAnsi="Times New Roman"/>
          <w:sz w:val="28"/>
          <w:szCs w:val="28"/>
          <w:lang w:val="en-US"/>
        </w:rPr>
        <w:t>SLGPU</w:t>
      </w:r>
      <w:r w:rsidRPr="00F51D21">
        <w:rPr>
          <w:rFonts w:ascii="Times New Roman" w:eastAsiaTheme="minorEastAsia" w:hAnsi="Times New Roman"/>
          <w:sz w:val="28"/>
          <w:szCs w:val="28"/>
        </w:rPr>
        <w:t xml:space="preserve"> выпускается с внутренним диаметром от 315 мм до 1250 мм и имеет меньше (от 2 до 4) вариантов по длине.  К сожалению, ничего неизвестно об одном из основных параметров таких глушителей – диаметре цилиндрической вставки и, соответственно, </w:t>
      </w:r>
      <w:proofErr w:type="spellStart"/>
      <w:r w:rsidRPr="00F51D21">
        <w:rPr>
          <w:rFonts w:ascii="Times New Roman" w:eastAsiaTheme="minorEastAsia" w:hAnsi="Times New Roman"/>
          <w:sz w:val="28"/>
          <w:szCs w:val="28"/>
        </w:rPr>
        <w:t>К</w:t>
      </w:r>
      <w:r w:rsidRPr="00F51D21">
        <w:rPr>
          <w:rFonts w:ascii="Times New Roman" w:eastAsiaTheme="minorEastAsia" w:hAnsi="Times New Roman"/>
          <w:sz w:val="28"/>
          <w:szCs w:val="28"/>
          <w:vertAlign w:val="subscript"/>
        </w:rPr>
        <w:t>ж.с</w:t>
      </w:r>
      <w:proofErr w:type="spellEnd"/>
      <w:r w:rsidRPr="00F51D21">
        <w:rPr>
          <w:rFonts w:ascii="Times New Roman" w:eastAsiaTheme="minorEastAsia" w:hAnsi="Times New Roman"/>
          <w:sz w:val="28"/>
          <w:szCs w:val="28"/>
          <w:vertAlign w:val="subscript"/>
        </w:rPr>
        <w:t xml:space="preserve">. </w:t>
      </w:r>
      <w:r w:rsidRPr="00F51D21">
        <w:rPr>
          <w:rFonts w:ascii="Times New Roman" w:eastAsiaTheme="minorEastAsia" w:hAnsi="Times New Roman"/>
          <w:sz w:val="28"/>
          <w:szCs w:val="28"/>
        </w:rPr>
        <w:t xml:space="preserve">глушителя, и как этот параметр зависит от типоразмера глушителя. </w:t>
      </w:r>
    </w:p>
    <w:p w:rsidR="00907F2F" w:rsidRPr="00F51D21" w:rsidRDefault="00907F2F" w:rsidP="00907F2F">
      <w:pPr>
        <w:spacing w:after="0" w:line="360" w:lineRule="auto"/>
        <w:ind w:firstLine="709"/>
        <w:jc w:val="both"/>
        <w:rPr>
          <w:rFonts w:ascii="Times New Roman" w:eastAsiaTheme="minorEastAsia" w:hAnsi="Times New Roman"/>
          <w:sz w:val="28"/>
          <w:szCs w:val="28"/>
        </w:rPr>
      </w:pPr>
      <w:r w:rsidRPr="00F51D21">
        <w:rPr>
          <w:rFonts w:ascii="Times New Roman" w:eastAsiaTheme="minorEastAsia" w:hAnsi="Times New Roman"/>
          <w:sz w:val="28"/>
          <w:szCs w:val="28"/>
        </w:rPr>
        <w:t xml:space="preserve">Глушители с плоской звукопоглощающей вставкой фирма </w:t>
      </w:r>
      <w:proofErr w:type="spellStart"/>
      <w:r w:rsidRPr="00F51D21">
        <w:rPr>
          <w:rFonts w:ascii="Times New Roman" w:eastAsiaTheme="minorEastAsia" w:hAnsi="Times New Roman"/>
          <w:sz w:val="28"/>
          <w:szCs w:val="28"/>
          <w:lang w:val="en-US"/>
        </w:rPr>
        <w:t>Lindab</w:t>
      </w:r>
      <w:proofErr w:type="spellEnd"/>
      <w:r w:rsidRPr="00F51D21">
        <w:rPr>
          <w:rFonts w:ascii="Times New Roman" w:eastAsiaTheme="minorEastAsia" w:hAnsi="Times New Roman"/>
          <w:sz w:val="28"/>
          <w:szCs w:val="28"/>
        </w:rPr>
        <w:t xml:space="preserve"> выпускает в четырех модификациях: </w:t>
      </w:r>
      <w:r w:rsidRPr="00F51D21">
        <w:rPr>
          <w:rFonts w:ascii="Times New Roman" w:eastAsiaTheme="minorEastAsia" w:hAnsi="Times New Roman"/>
          <w:sz w:val="28"/>
          <w:szCs w:val="28"/>
          <w:lang w:val="en-US"/>
        </w:rPr>
        <w:t>SLBU</w:t>
      </w:r>
      <w:r w:rsidRPr="00F51D21">
        <w:rPr>
          <w:rFonts w:ascii="Times New Roman" w:eastAsiaTheme="minorEastAsia" w:hAnsi="Times New Roman"/>
          <w:sz w:val="28"/>
          <w:szCs w:val="28"/>
        </w:rPr>
        <w:t xml:space="preserve">, </w:t>
      </w:r>
      <w:r w:rsidRPr="00F51D21">
        <w:rPr>
          <w:rFonts w:ascii="Times New Roman" w:eastAsiaTheme="minorEastAsia" w:hAnsi="Times New Roman"/>
          <w:sz w:val="28"/>
          <w:szCs w:val="28"/>
          <w:lang w:val="en-US"/>
        </w:rPr>
        <w:t>SLCBU</w:t>
      </w:r>
      <w:r w:rsidRPr="00F51D21">
        <w:rPr>
          <w:rFonts w:ascii="Times New Roman" w:eastAsiaTheme="minorEastAsia" w:hAnsi="Times New Roman"/>
          <w:sz w:val="28"/>
          <w:szCs w:val="28"/>
        </w:rPr>
        <w:t xml:space="preserve">, </w:t>
      </w:r>
      <w:r w:rsidRPr="00F51D21">
        <w:rPr>
          <w:rFonts w:ascii="Times New Roman" w:eastAsiaTheme="minorEastAsia" w:hAnsi="Times New Roman"/>
          <w:sz w:val="28"/>
          <w:szCs w:val="28"/>
          <w:lang w:val="en-US"/>
        </w:rPr>
        <w:t>SLBGU</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LRBCB</w:t>
      </w:r>
      <w:r w:rsidRPr="00F51D21">
        <w:rPr>
          <w:rFonts w:ascii="Times New Roman" w:eastAsiaTheme="minorEastAsia" w:hAnsi="Times New Roman"/>
          <w:sz w:val="28"/>
          <w:szCs w:val="28"/>
        </w:rPr>
        <w:t xml:space="preserve">. У всех глушителей звукопоглощающая вставка имеет толщину 100 мм. Глушитель </w:t>
      </w:r>
      <w:r w:rsidRPr="00F51D21">
        <w:rPr>
          <w:rFonts w:ascii="Times New Roman" w:eastAsiaTheme="minorEastAsia" w:hAnsi="Times New Roman"/>
          <w:sz w:val="28"/>
          <w:szCs w:val="28"/>
          <w:lang w:val="en-US"/>
        </w:rPr>
        <w:t>LRBCB</w:t>
      </w:r>
      <w:r w:rsidRPr="00F51D21">
        <w:rPr>
          <w:rFonts w:ascii="Times New Roman" w:eastAsiaTheme="minorEastAsia" w:hAnsi="Times New Roman"/>
          <w:sz w:val="28"/>
          <w:szCs w:val="28"/>
        </w:rPr>
        <w:t xml:space="preserve"> имеет прямоугольную форму наружного корпуса, глушители </w:t>
      </w:r>
      <w:r w:rsidRPr="00F51D21">
        <w:rPr>
          <w:rFonts w:ascii="Times New Roman" w:eastAsiaTheme="minorEastAsia" w:hAnsi="Times New Roman"/>
          <w:sz w:val="28"/>
          <w:szCs w:val="28"/>
          <w:lang w:val="en-US"/>
        </w:rPr>
        <w:t>SLBU</w:t>
      </w:r>
      <w:r w:rsidRPr="00F51D21">
        <w:rPr>
          <w:rFonts w:ascii="Times New Roman" w:eastAsiaTheme="minorEastAsia" w:hAnsi="Times New Roman"/>
          <w:sz w:val="28"/>
          <w:szCs w:val="28"/>
        </w:rPr>
        <w:t xml:space="preserve">, </w:t>
      </w:r>
      <w:r w:rsidRPr="00F51D21">
        <w:rPr>
          <w:rFonts w:ascii="Times New Roman" w:eastAsiaTheme="minorEastAsia" w:hAnsi="Times New Roman"/>
          <w:sz w:val="28"/>
          <w:szCs w:val="28"/>
          <w:lang w:val="en-US"/>
        </w:rPr>
        <w:t>SLCBU</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SLBGU</w:t>
      </w:r>
      <w:r w:rsidRPr="00F51D21">
        <w:rPr>
          <w:rFonts w:ascii="Times New Roman" w:eastAsiaTheme="minorEastAsia" w:hAnsi="Times New Roman"/>
          <w:sz w:val="28"/>
          <w:szCs w:val="28"/>
        </w:rPr>
        <w:t xml:space="preserve"> цилиндрическую ребристую форму. (Вообще, судя по каталогу, глушители </w:t>
      </w:r>
      <w:r w:rsidRPr="00F51D21">
        <w:rPr>
          <w:rFonts w:ascii="Times New Roman" w:eastAsiaTheme="minorEastAsia" w:hAnsi="Times New Roman"/>
          <w:sz w:val="28"/>
          <w:szCs w:val="28"/>
          <w:lang w:val="en-US"/>
        </w:rPr>
        <w:t>SLBU</w:t>
      </w:r>
      <w:r w:rsidRPr="00F51D21">
        <w:rPr>
          <w:rFonts w:ascii="Times New Roman" w:eastAsiaTheme="minorEastAsia" w:hAnsi="Times New Roman"/>
          <w:sz w:val="28"/>
          <w:szCs w:val="28"/>
        </w:rPr>
        <w:t xml:space="preserve">, </w:t>
      </w:r>
      <w:r w:rsidRPr="00F51D21">
        <w:rPr>
          <w:rFonts w:ascii="Times New Roman" w:eastAsiaTheme="minorEastAsia" w:hAnsi="Times New Roman"/>
          <w:sz w:val="28"/>
          <w:szCs w:val="28"/>
          <w:lang w:val="en-US"/>
        </w:rPr>
        <w:t>SLCBU</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SLBGU</w:t>
      </w:r>
      <w:r w:rsidRPr="00F51D21">
        <w:rPr>
          <w:rFonts w:ascii="Times New Roman" w:eastAsiaTheme="minorEastAsia" w:hAnsi="Times New Roman"/>
          <w:sz w:val="28"/>
          <w:szCs w:val="28"/>
        </w:rPr>
        <w:t xml:space="preserve"> внешне никак не отличаются.) У глушителей </w:t>
      </w:r>
      <w:r w:rsidRPr="00F51D21">
        <w:rPr>
          <w:rFonts w:ascii="Times New Roman" w:eastAsiaTheme="minorEastAsia" w:hAnsi="Times New Roman"/>
          <w:sz w:val="28"/>
          <w:szCs w:val="28"/>
          <w:lang w:val="en-US"/>
        </w:rPr>
        <w:t>SLBU</w:t>
      </w:r>
      <w:r w:rsidRPr="00F51D21">
        <w:rPr>
          <w:rFonts w:ascii="Times New Roman" w:eastAsiaTheme="minorEastAsia" w:hAnsi="Times New Roman"/>
          <w:sz w:val="28"/>
          <w:szCs w:val="28"/>
        </w:rPr>
        <w:t xml:space="preserve">, </w:t>
      </w:r>
      <w:r w:rsidRPr="00F51D21">
        <w:rPr>
          <w:rFonts w:ascii="Times New Roman" w:eastAsiaTheme="minorEastAsia" w:hAnsi="Times New Roman"/>
          <w:sz w:val="28"/>
          <w:szCs w:val="28"/>
          <w:lang w:val="en-US"/>
        </w:rPr>
        <w:t>SLCBU</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SLBGU</w:t>
      </w:r>
      <w:r w:rsidRPr="00F51D21">
        <w:rPr>
          <w:rFonts w:ascii="Times New Roman" w:eastAsiaTheme="minorEastAsia" w:hAnsi="Times New Roman"/>
          <w:sz w:val="28"/>
          <w:szCs w:val="28"/>
        </w:rPr>
        <w:t xml:space="preserve"> толщина наружного слоя звукопоглотителя составляет 100 мм. У глушителя </w:t>
      </w:r>
      <w:r w:rsidRPr="00F51D21">
        <w:rPr>
          <w:rFonts w:ascii="Times New Roman" w:eastAsiaTheme="minorEastAsia" w:hAnsi="Times New Roman"/>
          <w:sz w:val="28"/>
          <w:szCs w:val="28"/>
          <w:lang w:val="en-US"/>
        </w:rPr>
        <w:t>LRBCB</w:t>
      </w:r>
      <w:r w:rsidRPr="00F51D21">
        <w:rPr>
          <w:rFonts w:ascii="Times New Roman" w:eastAsiaTheme="minorEastAsia" w:hAnsi="Times New Roman"/>
          <w:sz w:val="28"/>
          <w:szCs w:val="28"/>
        </w:rPr>
        <w:t xml:space="preserve"> она зависит от типоразмера и  изменяется от 30 до 40 мм по горизонтальным стенкам, и от 70 до 100 мм по вертикальным стенкам корпуса. Марка и тип звукопоглощающего материала не приводятся. Но судя по тому, что глушители при одинаковом конструктивном исполнении (</w:t>
      </w:r>
      <w:r w:rsidRPr="00F51D21">
        <w:rPr>
          <w:rFonts w:ascii="Times New Roman" w:eastAsiaTheme="minorEastAsia" w:hAnsi="Times New Roman"/>
          <w:sz w:val="28"/>
          <w:szCs w:val="28"/>
          <w:lang w:val="en-US"/>
        </w:rPr>
        <w:t>SLBU</w:t>
      </w:r>
      <w:r w:rsidRPr="00F51D21">
        <w:rPr>
          <w:rFonts w:ascii="Times New Roman" w:eastAsiaTheme="minorEastAsia" w:hAnsi="Times New Roman"/>
          <w:sz w:val="28"/>
          <w:szCs w:val="28"/>
        </w:rPr>
        <w:t xml:space="preserve">, </w:t>
      </w:r>
      <w:r w:rsidRPr="00F51D21">
        <w:rPr>
          <w:rFonts w:ascii="Times New Roman" w:eastAsiaTheme="minorEastAsia" w:hAnsi="Times New Roman"/>
          <w:sz w:val="28"/>
          <w:szCs w:val="28"/>
          <w:lang w:val="en-US"/>
        </w:rPr>
        <w:t>SLCBU</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SLBGU</w:t>
      </w:r>
      <w:r w:rsidRPr="00F51D21">
        <w:rPr>
          <w:rFonts w:ascii="Times New Roman" w:eastAsiaTheme="minorEastAsia" w:hAnsi="Times New Roman"/>
          <w:sz w:val="28"/>
          <w:szCs w:val="28"/>
        </w:rPr>
        <w:t xml:space="preserve">) имеют значительно отличающиеся частотные характеристики эффективности </w:t>
      </w:r>
      <w:proofErr w:type="spellStart"/>
      <w:r w:rsidRPr="00F51D21">
        <w:rPr>
          <w:rFonts w:ascii="Times New Roman" w:eastAsiaTheme="minorEastAsia" w:hAnsi="Times New Roman"/>
          <w:sz w:val="28"/>
          <w:szCs w:val="28"/>
        </w:rPr>
        <w:t>шумоглушения</w:t>
      </w:r>
      <w:proofErr w:type="spellEnd"/>
      <w:r w:rsidRPr="00F51D21">
        <w:rPr>
          <w:rFonts w:ascii="Times New Roman" w:eastAsiaTheme="minorEastAsia" w:hAnsi="Times New Roman"/>
          <w:sz w:val="28"/>
          <w:szCs w:val="28"/>
        </w:rPr>
        <w:t xml:space="preserve">, в разных модификациях используется различный звукопоглощающий материал. В целом, как нам представляется, наиболее оптимальные характеристики </w:t>
      </w:r>
      <w:proofErr w:type="spellStart"/>
      <w:r w:rsidRPr="00F51D21">
        <w:rPr>
          <w:rFonts w:ascii="Times New Roman" w:eastAsiaTheme="minorEastAsia" w:hAnsi="Times New Roman"/>
          <w:sz w:val="28"/>
          <w:szCs w:val="28"/>
        </w:rPr>
        <w:t>шумоглушения</w:t>
      </w:r>
      <w:proofErr w:type="spellEnd"/>
      <w:r w:rsidRPr="00F51D21">
        <w:rPr>
          <w:rFonts w:ascii="Times New Roman" w:eastAsiaTheme="minorEastAsia" w:hAnsi="Times New Roman"/>
          <w:sz w:val="28"/>
          <w:szCs w:val="28"/>
        </w:rPr>
        <w:t xml:space="preserve"> среди глушителей с плоской вставкой имеет глушитель </w:t>
      </w:r>
      <w:r w:rsidRPr="00F51D21">
        <w:rPr>
          <w:rFonts w:ascii="Times New Roman" w:eastAsiaTheme="minorEastAsia" w:hAnsi="Times New Roman"/>
          <w:sz w:val="28"/>
          <w:szCs w:val="28"/>
          <w:lang w:val="en-US"/>
        </w:rPr>
        <w:t>SLBGU</w:t>
      </w:r>
      <w:r w:rsidRPr="00F51D21">
        <w:rPr>
          <w:rFonts w:ascii="Times New Roman" w:eastAsiaTheme="minorEastAsia" w:hAnsi="Times New Roman"/>
          <w:sz w:val="28"/>
          <w:szCs w:val="28"/>
        </w:rPr>
        <w:t xml:space="preserve">. Глушители  </w:t>
      </w:r>
      <w:r w:rsidRPr="00F51D21">
        <w:rPr>
          <w:rFonts w:ascii="Times New Roman" w:eastAsiaTheme="minorEastAsia" w:hAnsi="Times New Roman"/>
          <w:sz w:val="28"/>
          <w:szCs w:val="28"/>
          <w:lang w:val="en-US"/>
        </w:rPr>
        <w:t>SLBU</w:t>
      </w:r>
      <w:r w:rsidRPr="00F51D21">
        <w:rPr>
          <w:rFonts w:ascii="Times New Roman" w:eastAsiaTheme="minorEastAsia" w:hAnsi="Times New Roman"/>
          <w:sz w:val="28"/>
          <w:szCs w:val="28"/>
        </w:rPr>
        <w:t xml:space="preserve">, </w:t>
      </w:r>
      <w:r w:rsidRPr="00F51D21">
        <w:rPr>
          <w:rFonts w:ascii="Times New Roman" w:eastAsiaTheme="minorEastAsia" w:hAnsi="Times New Roman"/>
          <w:sz w:val="28"/>
          <w:szCs w:val="28"/>
          <w:lang w:val="en-US"/>
        </w:rPr>
        <w:t>SLCBU</w:t>
      </w:r>
      <w:r w:rsidRPr="00F51D21">
        <w:rPr>
          <w:rFonts w:ascii="Times New Roman" w:eastAsiaTheme="minorEastAsia" w:hAnsi="Times New Roman"/>
          <w:sz w:val="28"/>
          <w:szCs w:val="28"/>
        </w:rPr>
        <w:t xml:space="preserve"> и </w:t>
      </w:r>
      <w:r w:rsidRPr="00F51D21">
        <w:rPr>
          <w:rFonts w:ascii="Times New Roman" w:eastAsiaTheme="minorEastAsia" w:hAnsi="Times New Roman"/>
          <w:sz w:val="28"/>
          <w:szCs w:val="28"/>
          <w:lang w:val="en-US"/>
        </w:rPr>
        <w:t>SLBGU</w:t>
      </w:r>
      <w:r w:rsidRPr="00F51D21">
        <w:rPr>
          <w:rFonts w:ascii="Times New Roman" w:eastAsiaTheme="minorEastAsia" w:hAnsi="Times New Roman"/>
          <w:sz w:val="28"/>
          <w:szCs w:val="28"/>
        </w:rPr>
        <w:t xml:space="preserve"> характеризуются одинаковой величиной аэродинамического сопротивления, которая на 10%-20% меньше, чем  у глушителя </w:t>
      </w:r>
      <w:r w:rsidRPr="00F51D21">
        <w:rPr>
          <w:rFonts w:ascii="Times New Roman" w:eastAsiaTheme="minorEastAsia" w:hAnsi="Times New Roman"/>
          <w:sz w:val="28"/>
          <w:szCs w:val="28"/>
          <w:lang w:val="en-US"/>
        </w:rPr>
        <w:t>LRBCB</w:t>
      </w:r>
      <w:r w:rsidRPr="00F51D21">
        <w:rPr>
          <w:rFonts w:ascii="Times New Roman" w:eastAsiaTheme="minorEastAsia" w:hAnsi="Times New Roman"/>
          <w:sz w:val="28"/>
          <w:szCs w:val="28"/>
        </w:rPr>
        <w:t>.</w:t>
      </w:r>
    </w:p>
    <w:p w:rsidR="00907F2F" w:rsidRPr="00F51D21" w:rsidRDefault="00907F2F" w:rsidP="00907F2F">
      <w:pPr>
        <w:spacing w:line="360" w:lineRule="auto"/>
        <w:ind w:firstLine="709"/>
        <w:jc w:val="both"/>
        <w:rPr>
          <w:rFonts w:ascii="Times New Roman" w:eastAsiaTheme="minorEastAsia" w:hAnsi="Times New Roman"/>
          <w:sz w:val="28"/>
          <w:szCs w:val="28"/>
        </w:rPr>
      </w:pPr>
      <w:r w:rsidRPr="00F51D21">
        <w:rPr>
          <w:rFonts w:ascii="Times New Roman" w:eastAsiaTheme="minorEastAsia" w:hAnsi="Times New Roman"/>
          <w:sz w:val="28"/>
          <w:szCs w:val="28"/>
        </w:rPr>
        <w:t xml:space="preserve">Теперь сравним между собой глушители с цилиндрической вставкой </w:t>
      </w:r>
      <w:r w:rsidRPr="00F51D21">
        <w:rPr>
          <w:rFonts w:ascii="Times New Roman" w:eastAsiaTheme="minorEastAsia" w:hAnsi="Times New Roman"/>
          <w:sz w:val="28"/>
          <w:szCs w:val="28"/>
          <w:lang w:val="en-US"/>
        </w:rPr>
        <w:t>SLGPU</w:t>
      </w:r>
      <w:r w:rsidRPr="00F51D21">
        <w:rPr>
          <w:rFonts w:ascii="Times New Roman" w:eastAsiaTheme="minorEastAsia" w:hAnsi="Times New Roman"/>
          <w:sz w:val="28"/>
          <w:szCs w:val="28"/>
        </w:rPr>
        <w:t xml:space="preserve"> 100 и плоской вставкой </w:t>
      </w:r>
      <w:r w:rsidRPr="00F51D21">
        <w:rPr>
          <w:rFonts w:ascii="Times New Roman" w:eastAsiaTheme="minorEastAsia" w:hAnsi="Times New Roman"/>
          <w:sz w:val="28"/>
          <w:szCs w:val="28"/>
          <w:lang w:val="en-US"/>
        </w:rPr>
        <w:t>SLBGU</w:t>
      </w:r>
      <w:r w:rsidRPr="00F51D21">
        <w:rPr>
          <w:rFonts w:ascii="Times New Roman" w:eastAsiaTheme="minorEastAsia" w:hAnsi="Times New Roman"/>
          <w:sz w:val="28"/>
          <w:szCs w:val="28"/>
        </w:rPr>
        <w:t xml:space="preserve"> 100, как имеющие лучшие акустические характеристики в своем классе. У обоих глушителей толщина наружного слоя звукопоглотителя 100 мм. Будем сравнивать типоразмеры с диаметром соединительного патрубка 315, 500 и 800 мм и длиной, соответственно 1200 мм, 1500 мм и 1500 мм. </w:t>
      </w:r>
    </w:p>
    <w:p w:rsidR="00907F2F" w:rsidRPr="0008719E" w:rsidRDefault="00907F2F" w:rsidP="00907F2F">
      <w:pPr>
        <w:spacing w:line="360" w:lineRule="auto"/>
        <w:jc w:val="center"/>
        <w:rPr>
          <w:rFonts w:ascii="Times New Roman" w:eastAsiaTheme="minorEastAsia" w:hAnsi="Times New Roman"/>
          <w:sz w:val="28"/>
          <w:szCs w:val="28"/>
          <w:lang w:val="en-US"/>
        </w:rPr>
      </w:pPr>
      <w:r>
        <w:rPr>
          <w:noProof/>
        </w:rPr>
        <w:drawing>
          <wp:inline distT="0" distB="0" distL="0" distR="0" wp14:anchorId="431F6CBE" wp14:editId="279B7CBB">
            <wp:extent cx="2215426" cy="2215426"/>
            <wp:effectExtent l="0" t="0" r="0" b="0"/>
            <wp:docPr id="12" name="Рисунок 12" descr="C:\Documents and Settings\less\Рабочий стол\slb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less\Рабочий стол\slbu.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15571" cy="2215571"/>
                    </a:xfrm>
                    <a:prstGeom prst="rect">
                      <a:avLst/>
                    </a:prstGeom>
                    <a:noFill/>
                    <a:ln>
                      <a:noFill/>
                    </a:ln>
                  </pic:spPr>
                </pic:pic>
              </a:graphicData>
            </a:graphic>
          </wp:inline>
        </w:drawing>
      </w:r>
      <w:r>
        <w:rPr>
          <w:noProof/>
        </w:rPr>
        <w:drawing>
          <wp:inline distT="0" distB="0" distL="0" distR="0" wp14:anchorId="130CE542" wp14:editId="70C3C7DA">
            <wp:extent cx="2276794" cy="2276794"/>
            <wp:effectExtent l="0" t="0" r="9525" b="9525"/>
            <wp:docPr id="13" name="Рисунок 13" descr="C:\Documents and Settings\less\Рабочий стол\slgpu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less\Рабочий стол\slgpu10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76943" cy="2276943"/>
                    </a:xfrm>
                    <a:prstGeom prst="rect">
                      <a:avLst/>
                    </a:prstGeom>
                    <a:noFill/>
                    <a:ln>
                      <a:noFill/>
                    </a:ln>
                  </pic:spPr>
                </pic:pic>
              </a:graphicData>
            </a:graphic>
          </wp:inline>
        </w:drawing>
      </w:r>
    </w:p>
    <w:p w:rsidR="00907F2F" w:rsidRPr="00055C11" w:rsidRDefault="00907F2F" w:rsidP="00907F2F">
      <w:pPr>
        <w:pStyle w:val="a8"/>
        <w:spacing w:line="360" w:lineRule="auto"/>
        <w:ind w:left="450" w:right="141"/>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Рис.8 - </w:t>
      </w:r>
      <w:r w:rsidRPr="00055C11">
        <w:rPr>
          <w:rFonts w:ascii="Times New Roman" w:eastAsiaTheme="minorEastAsia" w:hAnsi="Times New Roman" w:cs="Times New Roman"/>
          <w:sz w:val="28"/>
          <w:szCs w:val="28"/>
          <w:lang w:val="en-US"/>
        </w:rPr>
        <w:t>SLBGU</w:t>
      </w:r>
      <w:r w:rsidRPr="00055C11">
        <w:rPr>
          <w:rFonts w:ascii="Times New Roman" w:eastAsiaTheme="minorEastAsia" w:hAnsi="Times New Roman" w:cs="Times New Roman"/>
          <w:sz w:val="28"/>
          <w:szCs w:val="28"/>
        </w:rPr>
        <w:t xml:space="preserve"> 100 и </w:t>
      </w:r>
      <w:r w:rsidRPr="00055C11">
        <w:rPr>
          <w:rFonts w:ascii="Times New Roman" w:eastAsiaTheme="minorEastAsia" w:hAnsi="Times New Roman" w:cs="Times New Roman"/>
          <w:sz w:val="28"/>
          <w:szCs w:val="28"/>
          <w:lang w:val="en-US"/>
        </w:rPr>
        <w:t>SLGPU</w:t>
      </w:r>
      <w:r w:rsidRPr="00055C11">
        <w:rPr>
          <w:rFonts w:ascii="Times New Roman" w:eastAsiaTheme="minorEastAsia" w:hAnsi="Times New Roman" w:cs="Times New Roman"/>
          <w:sz w:val="28"/>
          <w:szCs w:val="28"/>
        </w:rPr>
        <w:t xml:space="preserve"> 100</w:t>
      </w:r>
    </w:p>
    <w:p w:rsidR="00907F2F" w:rsidRDefault="00907F2F" w:rsidP="00907F2F">
      <w:pPr>
        <w:spacing w:line="360" w:lineRule="auto"/>
        <w:ind w:firstLine="709"/>
        <w:jc w:val="both"/>
        <w:outlineLvl w:val="0"/>
        <w:rPr>
          <w:rFonts w:ascii="Times New Roman" w:hAnsi="Times New Roman"/>
          <w:sz w:val="28"/>
          <w:szCs w:val="28"/>
        </w:rPr>
      </w:pPr>
      <w:r w:rsidRPr="00F3076F">
        <w:rPr>
          <w:rFonts w:ascii="Times New Roman" w:hAnsi="Times New Roman"/>
          <w:sz w:val="28"/>
          <w:szCs w:val="28"/>
        </w:rPr>
        <w:t xml:space="preserve">Сравнение акустических характеристик этих </w:t>
      </w:r>
      <w:r>
        <w:rPr>
          <w:rFonts w:ascii="Times New Roman" w:hAnsi="Times New Roman"/>
          <w:sz w:val="28"/>
          <w:szCs w:val="28"/>
        </w:rPr>
        <w:t>глушителей приведено в таблице 2</w:t>
      </w:r>
      <w:r w:rsidRPr="00F3076F">
        <w:rPr>
          <w:rFonts w:ascii="Times New Roman" w:hAnsi="Times New Roman"/>
          <w:sz w:val="28"/>
          <w:szCs w:val="28"/>
        </w:rPr>
        <w:t>.</w:t>
      </w:r>
    </w:p>
    <w:p w:rsidR="004A581B" w:rsidRDefault="004A581B" w:rsidP="00907F2F">
      <w:pPr>
        <w:spacing w:line="360" w:lineRule="auto"/>
        <w:ind w:firstLine="709"/>
        <w:jc w:val="both"/>
        <w:outlineLvl w:val="0"/>
        <w:rPr>
          <w:rFonts w:ascii="Times New Roman" w:hAnsi="Times New Roman"/>
          <w:sz w:val="28"/>
          <w:szCs w:val="28"/>
        </w:rPr>
      </w:pPr>
    </w:p>
    <w:p w:rsidR="004A581B" w:rsidRPr="00F3076F" w:rsidRDefault="004A581B" w:rsidP="00907F2F">
      <w:pPr>
        <w:spacing w:line="360" w:lineRule="auto"/>
        <w:ind w:firstLine="709"/>
        <w:jc w:val="both"/>
        <w:outlineLvl w:val="0"/>
        <w:rPr>
          <w:rFonts w:ascii="Times New Roman" w:hAnsi="Times New Roman"/>
          <w:sz w:val="28"/>
          <w:szCs w:val="28"/>
        </w:rPr>
      </w:pPr>
    </w:p>
    <w:p w:rsidR="00907F2F" w:rsidRPr="0055454B" w:rsidRDefault="00907F2F" w:rsidP="00907F2F">
      <w:pPr>
        <w:jc w:val="center"/>
        <w:rPr>
          <w:rFonts w:ascii="Times New Roman" w:eastAsiaTheme="minorEastAsia" w:hAnsi="Times New Roman"/>
          <w:sz w:val="28"/>
          <w:szCs w:val="28"/>
        </w:rPr>
      </w:pPr>
      <w:r w:rsidRPr="0055454B">
        <w:rPr>
          <w:rFonts w:ascii="Times New Roman" w:hAnsi="Times New Roman"/>
          <w:sz w:val="28"/>
          <w:szCs w:val="28"/>
        </w:rPr>
        <w:t>Таблиц</w:t>
      </w:r>
      <w:r>
        <w:rPr>
          <w:rFonts w:ascii="Times New Roman" w:hAnsi="Times New Roman"/>
          <w:sz w:val="28"/>
          <w:szCs w:val="28"/>
        </w:rPr>
        <w:t>а 2</w:t>
      </w:r>
      <w:r w:rsidRPr="0055454B">
        <w:rPr>
          <w:rFonts w:ascii="Times New Roman" w:hAnsi="Times New Roman"/>
          <w:sz w:val="28"/>
          <w:szCs w:val="28"/>
        </w:rPr>
        <w:t xml:space="preserve"> – Эффективность </w:t>
      </w:r>
      <w:proofErr w:type="spellStart"/>
      <w:r w:rsidRPr="0055454B">
        <w:rPr>
          <w:rFonts w:ascii="Times New Roman" w:hAnsi="Times New Roman"/>
          <w:sz w:val="28"/>
          <w:szCs w:val="28"/>
        </w:rPr>
        <w:t>шумоглушения</w:t>
      </w:r>
      <w:proofErr w:type="spellEnd"/>
      <w:r w:rsidRPr="0055454B">
        <w:rPr>
          <w:rFonts w:ascii="Times New Roman" w:hAnsi="Times New Roman"/>
          <w:sz w:val="28"/>
          <w:szCs w:val="28"/>
        </w:rPr>
        <w:t xml:space="preserve"> глушителей шума </w:t>
      </w:r>
      <w:r w:rsidRPr="0055454B">
        <w:rPr>
          <w:rFonts w:ascii="Times New Roman" w:eastAsiaTheme="minorEastAsia" w:hAnsi="Times New Roman"/>
          <w:sz w:val="28"/>
          <w:szCs w:val="28"/>
          <w:lang w:val="en-US"/>
        </w:rPr>
        <w:t>SLBGU</w:t>
      </w:r>
      <w:r w:rsidRPr="0055454B">
        <w:rPr>
          <w:rFonts w:ascii="Times New Roman" w:eastAsiaTheme="minorEastAsia" w:hAnsi="Times New Roman"/>
          <w:sz w:val="28"/>
          <w:szCs w:val="28"/>
        </w:rPr>
        <w:t xml:space="preserve"> 100 и</w:t>
      </w:r>
      <w:r>
        <w:rPr>
          <w:rFonts w:ascii="Times New Roman" w:eastAsiaTheme="minorEastAsia" w:hAnsi="Times New Roman"/>
          <w:sz w:val="28"/>
          <w:szCs w:val="28"/>
        </w:rPr>
        <w:t xml:space="preserve"> </w:t>
      </w:r>
      <w:r w:rsidRPr="0055454B">
        <w:rPr>
          <w:rFonts w:ascii="Times New Roman" w:eastAsiaTheme="minorEastAsia" w:hAnsi="Times New Roman"/>
          <w:sz w:val="28"/>
          <w:szCs w:val="28"/>
          <w:lang w:val="en-US"/>
        </w:rPr>
        <w:t>SLGPU</w:t>
      </w:r>
      <w:r w:rsidRPr="0055454B">
        <w:rPr>
          <w:rFonts w:ascii="Times New Roman" w:eastAsiaTheme="minorEastAsia" w:hAnsi="Times New Roman"/>
          <w:sz w:val="28"/>
          <w:szCs w:val="28"/>
        </w:rPr>
        <w:t xml:space="preserve"> 100 фирмы </w:t>
      </w:r>
      <w:proofErr w:type="spellStart"/>
      <w:r w:rsidRPr="0055454B">
        <w:rPr>
          <w:rFonts w:ascii="Times New Roman" w:eastAsiaTheme="minorEastAsia" w:hAnsi="Times New Roman"/>
          <w:sz w:val="28"/>
          <w:szCs w:val="28"/>
          <w:lang w:val="en-US"/>
        </w:rPr>
        <w:t>Lindab</w:t>
      </w:r>
      <w:proofErr w:type="spellEnd"/>
      <w:r>
        <w:rPr>
          <w:rFonts w:ascii="Times New Roman" w:eastAsiaTheme="minorEastAsia" w:hAnsi="Times New Roman"/>
          <w:sz w:val="28"/>
          <w:szCs w:val="28"/>
        </w:rPr>
        <w:t>.</w:t>
      </w:r>
    </w:p>
    <w:tbl>
      <w:tblPr>
        <w:tblW w:w="9446" w:type="dxa"/>
        <w:jc w:val="center"/>
        <w:tblInd w:w="-2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702"/>
        <w:gridCol w:w="702"/>
        <w:gridCol w:w="702"/>
        <w:gridCol w:w="703"/>
        <w:gridCol w:w="702"/>
        <w:gridCol w:w="702"/>
        <w:gridCol w:w="702"/>
        <w:gridCol w:w="703"/>
      </w:tblGrid>
      <w:tr w:rsidR="00907F2F" w:rsidRPr="00160F4A" w:rsidTr="00C24E37">
        <w:trPr>
          <w:cantSplit/>
          <w:trHeight w:val="599"/>
          <w:jc w:val="center"/>
        </w:trPr>
        <w:tc>
          <w:tcPr>
            <w:tcW w:w="3828" w:type="dxa"/>
            <w:vMerge w:val="restart"/>
            <w:tcBorders>
              <w:top w:val="single" w:sz="12" w:space="0" w:color="auto"/>
              <w:left w:val="single" w:sz="12" w:space="0" w:color="auto"/>
            </w:tcBorders>
            <w:vAlign w:val="center"/>
          </w:tcPr>
          <w:p w:rsidR="00907F2F" w:rsidRPr="00030467" w:rsidRDefault="00907F2F" w:rsidP="00C24E37">
            <w:pPr>
              <w:spacing w:after="0" w:line="240" w:lineRule="auto"/>
              <w:ind w:firstLine="3600"/>
              <w:jc w:val="center"/>
              <w:rPr>
                <w:rFonts w:ascii="Times New Roman" w:hAnsi="Times New Roman"/>
                <w:sz w:val="28"/>
                <w:szCs w:val="28"/>
              </w:rPr>
            </w:pPr>
          </w:p>
          <w:p w:rsidR="00907F2F" w:rsidRPr="00030467" w:rsidRDefault="00907F2F" w:rsidP="00C24E37">
            <w:pPr>
              <w:spacing w:after="0" w:line="240" w:lineRule="auto"/>
              <w:jc w:val="center"/>
              <w:rPr>
                <w:rFonts w:ascii="Times New Roman" w:hAnsi="Times New Roman"/>
                <w:sz w:val="28"/>
                <w:szCs w:val="28"/>
              </w:rPr>
            </w:pPr>
            <w:r>
              <w:rPr>
                <w:rFonts w:ascii="Times New Roman" w:hAnsi="Times New Roman"/>
                <w:sz w:val="28"/>
                <w:szCs w:val="28"/>
              </w:rPr>
              <w:t>Типоразмер глушителя</w:t>
            </w:r>
          </w:p>
        </w:tc>
        <w:tc>
          <w:tcPr>
            <w:tcW w:w="5618" w:type="dxa"/>
            <w:gridSpan w:val="8"/>
            <w:tcBorders>
              <w:top w:val="single" w:sz="12" w:space="0" w:color="auto"/>
              <w:right w:val="single" w:sz="12" w:space="0" w:color="auto"/>
            </w:tcBorders>
          </w:tcPr>
          <w:p w:rsidR="00907F2F" w:rsidRPr="00030467" w:rsidRDefault="00907F2F" w:rsidP="00C24E37">
            <w:pPr>
              <w:spacing w:after="0" w:line="240" w:lineRule="auto"/>
              <w:jc w:val="center"/>
              <w:rPr>
                <w:rFonts w:ascii="Times New Roman" w:hAnsi="Times New Roman"/>
                <w:sz w:val="28"/>
                <w:szCs w:val="28"/>
              </w:rPr>
            </w:pPr>
            <w:r w:rsidRPr="00030467">
              <w:rPr>
                <w:rFonts w:ascii="Times New Roman" w:hAnsi="Times New Roman"/>
                <w:sz w:val="28"/>
                <w:szCs w:val="28"/>
              </w:rPr>
              <w:t>Среднегеометрические частоты октавных полос, Гц</w:t>
            </w:r>
          </w:p>
        </w:tc>
      </w:tr>
      <w:tr w:rsidR="00907F2F" w:rsidTr="00C24E37">
        <w:trPr>
          <w:cantSplit/>
          <w:trHeight w:val="966"/>
          <w:jc w:val="center"/>
        </w:trPr>
        <w:tc>
          <w:tcPr>
            <w:tcW w:w="3828" w:type="dxa"/>
            <w:vMerge/>
            <w:tcBorders>
              <w:left w:val="single" w:sz="12" w:space="0" w:color="auto"/>
            </w:tcBorders>
          </w:tcPr>
          <w:p w:rsidR="00907F2F" w:rsidRPr="00030467" w:rsidRDefault="00907F2F" w:rsidP="00C24E37">
            <w:pPr>
              <w:spacing w:after="0" w:line="240" w:lineRule="auto"/>
              <w:jc w:val="both"/>
              <w:rPr>
                <w:rFonts w:ascii="Times New Roman" w:hAnsi="Times New Roman"/>
                <w:sz w:val="28"/>
                <w:szCs w:val="28"/>
              </w:rPr>
            </w:pPr>
          </w:p>
        </w:tc>
        <w:tc>
          <w:tcPr>
            <w:tcW w:w="702" w:type="dxa"/>
            <w:textDirection w:val="btLr"/>
            <w:vAlign w:val="center"/>
          </w:tcPr>
          <w:p w:rsidR="00907F2F" w:rsidRPr="0057405C" w:rsidRDefault="00907F2F" w:rsidP="00C24E37">
            <w:pPr>
              <w:spacing w:after="0" w:line="240" w:lineRule="auto"/>
              <w:jc w:val="center"/>
              <w:rPr>
                <w:rFonts w:ascii="Times New Roman" w:hAnsi="Times New Roman"/>
                <w:sz w:val="28"/>
                <w:szCs w:val="28"/>
              </w:rPr>
            </w:pPr>
            <w:r w:rsidRPr="0057405C">
              <w:rPr>
                <w:rFonts w:ascii="Times New Roman" w:hAnsi="Times New Roman"/>
                <w:sz w:val="28"/>
                <w:szCs w:val="28"/>
              </w:rPr>
              <w:t>63</w:t>
            </w:r>
          </w:p>
        </w:tc>
        <w:tc>
          <w:tcPr>
            <w:tcW w:w="702" w:type="dxa"/>
            <w:textDirection w:val="btLr"/>
            <w:vAlign w:val="center"/>
          </w:tcPr>
          <w:p w:rsidR="00907F2F" w:rsidRPr="0057405C" w:rsidRDefault="00907F2F" w:rsidP="00C24E37">
            <w:pPr>
              <w:spacing w:after="0" w:line="240" w:lineRule="auto"/>
              <w:jc w:val="center"/>
              <w:rPr>
                <w:rFonts w:ascii="Times New Roman" w:hAnsi="Times New Roman"/>
                <w:sz w:val="28"/>
                <w:szCs w:val="28"/>
              </w:rPr>
            </w:pPr>
            <w:r w:rsidRPr="0057405C">
              <w:rPr>
                <w:rFonts w:ascii="Times New Roman" w:hAnsi="Times New Roman"/>
                <w:sz w:val="28"/>
                <w:szCs w:val="28"/>
              </w:rPr>
              <w:t>125</w:t>
            </w:r>
          </w:p>
        </w:tc>
        <w:tc>
          <w:tcPr>
            <w:tcW w:w="702" w:type="dxa"/>
            <w:textDirection w:val="btLr"/>
            <w:vAlign w:val="center"/>
          </w:tcPr>
          <w:p w:rsidR="00907F2F" w:rsidRPr="0057405C" w:rsidRDefault="00907F2F" w:rsidP="00C24E37">
            <w:pPr>
              <w:spacing w:after="0" w:line="240" w:lineRule="auto"/>
              <w:jc w:val="center"/>
              <w:rPr>
                <w:rFonts w:ascii="Times New Roman" w:hAnsi="Times New Roman"/>
                <w:sz w:val="28"/>
                <w:szCs w:val="28"/>
              </w:rPr>
            </w:pPr>
            <w:r w:rsidRPr="0057405C">
              <w:rPr>
                <w:rFonts w:ascii="Times New Roman" w:hAnsi="Times New Roman"/>
                <w:sz w:val="28"/>
                <w:szCs w:val="28"/>
              </w:rPr>
              <w:t>250</w:t>
            </w:r>
          </w:p>
        </w:tc>
        <w:tc>
          <w:tcPr>
            <w:tcW w:w="703" w:type="dxa"/>
            <w:textDirection w:val="btLr"/>
            <w:vAlign w:val="center"/>
          </w:tcPr>
          <w:p w:rsidR="00907F2F" w:rsidRPr="0057405C" w:rsidRDefault="00907F2F" w:rsidP="00C24E37">
            <w:pPr>
              <w:spacing w:after="0" w:line="240" w:lineRule="auto"/>
              <w:jc w:val="center"/>
              <w:rPr>
                <w:rFonts w:ascii="Times New Roman" w:hAnsi="Times New Roman"/>
                <w:sz w:val="28"/>
                <w:szCs w:val="28"/>
              </w:rPr>
            </w:pPr>
            <w:r w:rsidRPr="0057405C">
              <w:rPr>
                <w:rFonts w:ascii="Times New Roman" w:hAnsi="Times New Roman"/>
                <w:sz w:val="28"/>
                <w:szCs w:val="28"/>
              </w:rPr>
              <w:t>500</w:t>
            </w:r>
          </w:p>
        </w:tc>
        <w:tc>
          <w:tcPr>
            <w:tcW w:w="702" w:type="dxa"/>
            <w:textDirection w:val="btLr"/>
            <w:vAlign w:val="center"/>
          </w:tcPr>
          <w:p w:rsidR="00907F2F" w:rsidRPr="0057405C" w:rsidRDefault="00907F2F" w:rsidP="00C24E37">
            <w:pPr>
              <w:spacing w:after="0" w:line="240" w:lineRule="auto"/>
              <w:jc w:val="center"/>
              <w:rPr>
                <w:rFonts w:ascii="Times New Roman" w:hAnsi="Times New Roman"/>
                <w:sz w:val="28"/>
                <w:szCs w:val="28"/>
              </w:rPr>
            </w:pPr>
            <w:r w:rsidRPr="0057405C">
              <w:rPr>
                <w:rFonts w:ascii="Times New Roman" w:hAnsi="Times New Roman"/>
                <w:sz w:val="28"/>
                <w:szCs w:val="28"/>
              </w:rPr>
              <w:t>1000</w:t>
            </w:r>
          </w:p>
        </w:tc>
        <w:tc>
          <w:tcPr>
            <w:tcW w:w="702" w:type="dxa"/>
            <w:textDirection w:val="btLr"/>
            <w:vAlign w:val="center"/>
          </w:tcPr>
          <w:p w:rsidR="00907F2F" w:rsidRPr="0057405C" w:rsidRDefault="00907F2F" w:rsidP="00C24E37">
            <w:pPr>
              <w:spacing w:after="0" w:line="240" w:lineRule="auto"/>
              <w:jc w:val="center"/>
              <w:rPr>
                <w:rFonts w:ascii="Times New Roman" w:hAnsi="Times New Roman"/>
                <w:sz w:val="28"/>
                <w:szCs w:val="28"/>
              </w:rPr>
            </w:pPr>
            <w:r w:rsidRPr="0057405C">
              <w:rPr>
                <w:rFonts w:ascii="Times New Roman" w:hAnsi="Times New Roman"/>
                <w:sz w:val="28"/>
                <w:szCs w:val="28"/>
              </w:rPr>
              <w:t>2000</w:t>
            </w:r>
          </w:p>
        </w:tc>
        <w:tc>
          <w:tcPr>
            <w:tcW w:w="702" w:type="dxa"/>
            <w:textDirection w:val="btLr"/>
            <w:vAlign w:val="center"/>
          </w:tcPr>
          <w:p w:rsidR="00907F2F" w:rsidRPr="0057405C" w:rsidRDefault="00907F2F" w:rsidP="00C24E37">
            <w:pPr>
              <w:spacing w:after="0" w:line="240" w:lineRule="auto"/>
              <w:jc w:val="center"/>
              <w:rPr>
                <w:rFonts w:ascii="Times New Roman" w:hAnsi="Times New Roman"/>
                <w:sz w:val="28"/>
                <w:szCs w:val="28"/>
              </w:rPr>
            </w:pPr>
            <w:r w:rsidRPr="0057405C">
              <w:rPr>
                <w:rFonts w:ascii="Times New Roman" w:hAnsi="Times New Roman"/>
                <w:sz w:val="28"/>
                <w:szCs w:val="28"/>
              </w:rPr>
              <w:t>4000</w:t>
            </w:r>
          </w:p>
        </w:tc>
        <w:tc>
          <w:tcPr>
            <w:tcW w:w="703" w:type="dxa"/>
            <w:tcBorders>
              <w:right w:val="single" w:sz="12" w:space="0" w:color="auto"/>
            </w:tcBorders>
            <w:textDirection w:val="btLr"/>
            <w:vAlign w:val="center"/>
          </w:tcPr>
          <w:p w:rsidR="00907F2F" w:rsidRPr="0057405C" w:rsidRDefault="00907F2F" w:rsidP="00C24E37">
            <w:pPr>
              <w:spacing w:after="0" w:line="240" w:lineRule="auto"/>
              <w:jc w:val="center"/>
              <w:rPr>
                <w:rFonts w:ascii="Times New Roman" w:hAnsi="Times New Roman"/>
                <w:sz w:val="28"/>
                <w:szCs w:val="28"/>
              </w:rPr>
            </w:pPr>
            <w:r w:rsidRPr="0057405C">
              <w:rPr>
                <w:rFonts w:ascii="Times New Roman" w:hAnsi="Times New Roman"/>
                <w:sz w:val="28"/>
                <w:szCs w:val="28"/>
              </w:rPr>
              <w:t>8000</w:t>
            </w:r>
          </w:p>
        </w:tc>
      </w:tr>
      <w:tr w:rsidR="00907F2F" w:rsidTr="00C24E37">
        <w:trPr>
          <w:cantSplit/>
          <w:trHeight w:val="387"/>
          <w:jc w:val="center"/>
        </w:trPr>
        <w:tc>
          <w:tcPr>
            <w:tcW w:w="3828" w:type="dxa"/>
            <w:vMerge/>
            <w:tcBorders>
              <w:left w:val="single" w:sz="12" w:space="0" w:color="auto"/>
              <w:bottom w:val="single" w:sz="12" w:space="0" w:color="auto"/>
            </w:tcBorders>
          </w:tcPr>
          <w:p w:rsidR="00907F2F" w:rsidRPr="00030467" w:rsidRDefault="00907F2F" w:rsidP="00C24E37">
            <w:pPr>
              <w:spacing w:after="0" w:line="240" w:lineRule="auto"/>
              <w:jc w:val="both"/>
              <w:rPr>
                <w:rFonts w:ascii="Times New Roman" w:hAnsi="Times New Roman"/>
                <w:sz w:val="28"/>
                <w:szCs w:val="28"/>
              </w:rPr>
            </w:pPr>
          </w:p>
        </w:tc>
        <w:tc>
          <w:tcPr>
            <w:tcW w:w="5618" w:type="dxa"/>
            <w:gridSpan w:val="8"/>
            <w:tcBorders>
              <w:bottom w:val="single" w:sz="12" w:space="0" w:color="auto"/>
              <w:right w:val="single" w:sz="12" w:space="0" w:color="auto"/>
            </w:tcBorders>
            <w:vAlign w:val="center"/>
          </w:tcPr>
          <w:p w:rsidR="00907F2F" w:rsidRPr="00030467" w:rsidRDefault="00907F2F" w:rsidP="00C24E37">
            <w:pPr>
              <w:spacing w:after="0" w:line="240" w:lineRule="auto"/>
              <w:jc w:val="center"/>
              <w:rPr>
                <w:rFonts w:ascii="Times New Roman" w:hAnsi="Times New Roman"/>
                <w:sz w:val="28"/>
                <w:szCs w:val="28"/>
              </w:rPr>
            </w:pPr>
            <w:r w:rsidRPr="00030467">
              <w:rPr>
                <w:rFonts w:ascii="Times New Roman" w:hAnsi="Times New Roman"/>
                <w:sz w:val="28"/>
                <w:szCs w:val="28"/>
              </w:rPr>
              <w:t xml:space="preserve">Эффективность </w:t>
            </w:r>
            <w:proofErr w:type="spellStart"/>
            <w:r w:rsidRPr="00030467">
              <w:rPr>
                <w:rFonts w:ascii="Times New Roman" w:hAnsi="Times New Roman"/>
                <w:sz w:val="28"/>
                <w:szCs w:val="28"/>
              </w:rPr>
              <w:t>шумоглушения</w:t>
            </w:r>
            <w:proofErr w:type="spellEnd"/>
            <w:r w:rsidRPr="00030467">
              <w:rPr>
                <w:rFonts w:ascii="Times New Roman" w:hAnsi="Times New Roman"/>
                <w:sz w:val="28"/>
                <w:szCs w:val="28"/>
              </w:rPr>
              <w:t xml:space="preserve">, </w:t>
            </w:r>
            <w:proofErr w:type="spellStart"/>
            <w:r w:rsidRPr="00030467">
              <w:rPr>
                <w:rFonts w:ascii="Times New Roman" w:hAnsi="Times New Roman"/>
                <w:sz w:val="28"/>
                <w:szCs w:val="28"/>
                <w:lang w:val="en-US"/>
              </w:rPr>
              <w:t>Δl</w:t>
            </w:r>
            <w:proofErr w:type="spellEnd"/>
            <w:r w:rsidRPr="00030467">
              <w:rPr>
                <w:rFonts w:ascii="Times New Roman" w:hAnsi="Times New Roman"/>
                <w:sz w:val="28"/>
                <w:szCs w:val="28"/>
                <w:vertAlign w:val="subscript"/>
              </w:rPr>
              <w:t>1,</w:t>
            </w:r>
            <w:r w:rsidRPr="00030467">
              <w:rPr>
                <w:rFonts w:ascii="Times New Roman" w:hAnsi="Times New Roman"/>
                <w:sz w:val="28"/>
                <w:szCs w:val="28"/>
              </w:rPr>
              <w:t xml:space="preserve"> дБ</w:t>
            </w:r>
          </w:p>
        </w:tc>
      </w:tr>
      <w:tr w:rsidR="00907F2F" w:rsidRPr="008562AE" w:rsidTr="00C24E37">
        <w:trPr>
          <w:trHeight w:val="599"/>
          <w:jc w:val="center"/>
        </w:trPr>
        <w:tc>
          <w:tcPr>
            <w:tcW w:w="3828" w:type="dxa"/>
            <w:tcBorders>
              <w:top w:val="single" w:sz="12" w:space="0" w:color="auto"/>
              <w:left w:val="single" w:sz="12" w:space="0" w:color="auto"/>
              <w:bottom w:val="single" w:sz="6" w:space="0" w:color="auto"/>
              <w:right w:val="single" w:sz="6" w:space="0" w:color="auto"/>
            </w:tcBorders>
            <w:shd w:val="clear" w:color="auto" w:fill="auto"/>
            <w:vAlign w:val="center"/>
          </w:tcPr>
          <w:p w:rsidR="00907F2F" w:rsidRDefault="00907F2F" w:rsidP="00C24E37">
            <w:pPr>
              <w:spacing w:after="0" w:line="240" w:lineRule="auto"/>
              <w:jc w:val="center"/>
              <w:rPr>
                <w:rFonts w:ascii="Times New Roman" w:eastAsiaTheme="minorEastAsia" w:hAnsi="Times New Roman"/>
                <w:sz w:val="28"/>
                <w:szCs w:val="28"/>
                <w:lang w:val="en-US"/>
              </w:rPr>
            </w:pPr>
            <w:r>
              <w:rPr>
                <w:rFonts w:ascii="Times New Roman" w:eastAsiaTheme="minorEastAsia" w:hAnsi="Times New Roman"/>
                <w:sz w:val="28"/>
                <w:szCs w:val="28"/>
                <w:lang w:val="en-US"/>
              </w:rPr>
              <w:t>SLGPU-315-1200 100</w:t>
            </w:r>
          </w:p>
          <w:p w:rsidR="00907F2F" w:rsidRPr="0046666A" w:rsidRDefault="00907F2F" w:rsidP="00C24E37">
            <w:pPr>
              <w:spacing w:after="0" w:line="240" w:lineRule="auto"/>
              <w:jc w:val="both"/>
              <w:rPr>
                <w:rFonts w:ascii="Times New Roman" w:hAnsi="Times New Roman"/>
                <w:sz w:val="28"/>
                <w:szCs w:val="28"/>
              </w:rPr>
            </w:pPr>
            <w:r>
              <w:rPr>
                <w:rFonts w:ascii="Times New Roman" w:eastAsiaTheme="minorEastAsia" w:hAnsi="Times New Roman"/>
                <w:sz w:val="28"/>
                <w:szCs w:val="28"/>
                <w:lang w:val="en-US"/>
              </w:rPr>
              <w:t>(</w:t>
            </w:r>
            <w:r>
              <w:rPr>
                <w:rFonts w:ascii="Times New Roman" w:eastAsiaTheme="minorEastAsia" w:hAnsi="Times New Roman"/>
                <w:sz w:val="28"/>
                <w:szCs w:val="28"/>
              </w:rPr>
              <w:t>с цилиндрической вставкой)</w:t>
            </w:r>
          </w:p>
        </w:tc>
        <w:tc>
          <w:tcPr>
            <w:tcW w:w="702" w:type="dxa"/>
            <w:tcBorders>
              <w:top w:val="single" w:sz="12" w:space="0" w:color="auto"/>
              <w:left w:val="single" w:sz="6" w:space="0" w:color="auto"/>
              <w:bottom w:val="single" w:sz="6" w:space="0" w:color="auto"/>
              <w:right w:val="single" w:sz="6" w:space="0" w:color="auto"/>
            </w:tcBorders>
            <w:shd w:val="clear" w:color="auto" w:fill="auto"/>
            <w:vAlign w:val="center"/>
          </w:tcPr>
          <w:p w:rsidR="00907F2F" w:rsidRPr="008C1E9E" w:rsidRDefault="00907F2F" w:rsidP="00C24E37">
            <w:pPr>
              <w:spacing w:after="0" w:line="240" w:lineRule="auto"/>
              <w:jc w:val="center"/>
              <w:rPr>
                <w:rFonts w:ascii="Times New Roman" w:hAnsi="Times New Roman"/>
                <w:sz w:val="28"/>
                <w:szCs w:val="28"/>
              </w:rPr>
            </w:pPr>
            <w:r>
              <w:rPr>
                <w:rFonts w:ascii="Times New Roman" w:hAnsi="Times New Roman"/>
                <w:sz w:val="28"/>
                <w:szCs w:val="28"/>
              </w:rPr>
              <w:t>3</w:t>
            </w:r>
          </w:p>
        </w:tc>
        <w:tc>
          <w:tcPr>
            <w:tcW w:w="702" w:type="dxa"/>
            <w:tcBorders>
              <w:top w:val="single" w:sz="12" w:space="0" w:color="auto"/>
              <w:left w:val="single" w:sz="6" w:space="0" w:color="auto"/>
              <w:bottom w:val="single" w:sz="6" w:space="0" w:color="auto"/>
              <w:right w:val="single" w:sz="6" w:space="0" w:color="auto"/>
            </w:tcBorders>
            <w:shd w:val="clear" w:color="auto" w:fill="auto"/>
            <w:vAlign w:val="center"/>
          </w:tcPr>
          <w:p w:rsidR="00907F2F" w:rsidRPr="008C1E9E" w:rsidRDefault="00907F2F" w:rsidP="00C24E37">
            <w:pPr>
              <w:spacing w:after="0" w:line="240" w:lineRule="auto"/>
              <w:jc w:val="center"/>
              <w:rPr>
                <w:rFonts w:ascii="Times New Roman" w:hAnsi="Times New Roman"/>
                <w:sz w:val="28"/>
                <w:szCs w:val="28"/>
              </w:rPr>
            </w:pPr>
            <w:r>
              <w:rPr>
                <w:rFonts w:ascii="Times New Roman" w:hAnsi="Times New Roman"/>
                <w:sz w:val="28"/>
                <w:szCs w:val="28"/>
              </w:rPr>
              <w:t>8</w:t>
            </w:r>
          </w:p>
        </w:tc>
        <w:tc>
          <w:tcPr>
            <w:tcW w:w="702" w:type="dxa"/>
            <w:tcBorders>
              <w:top w:val="single" w:sz="12" w:space="0" w:color="auto"/>
              <w:left w:val="single" w:sz="6" w:space="0" w:color="auto"/>
              <w:bottom w:val="single" w:sz="6" w:space="0" w:color="auto"/>
              <w:right w:val="single" w:sz="6" w:space="0" w:color="auto"/>
            </w:tcBorders>
            <w:shd w:val="clear" w:color="auto" w:fill="auto"/>
            <w:vAlign w:val="center"/>
          </w:tcPr>
          <w:p w:rsidR="00907F2F" w:rsidRPr="00834974" w:rsidRDefault="00907F2F" w:rsidP="00C24E37">
            <w:pPr>
              <w:spacing w:after="0" w:line="240" w:lineRule="auto"/>
              <w:jc w:val="center"/>
              <w:rPr>
                <w:rFonts w:ascii="Times New Roman" w:hAnsi="Times New Roman"/>
                <w:sz w:val="28"/>
                <w:szCs w:val="28"/>
              </w:rPr>
            </w:pPr>
            <w:r w:rsidRPr="00834974">
              <w:rPr>
                <w:rFonts w:ascii="Times New Roman" w:hAnsi="Times New Roman"/>
                <w:sz w:val="28"/>
                <w:szCs w:val="28"/>
              </w:rPr>
              <w:t>19</w:t>
            </w:r>
          </w:p>
        </w:tc>
        <w:tc>
          <w:tcPr>
            <w:tcW w:w="703" w:type="dxa"/>
            <w:tcBorders>
              <w:top w:val="single" w:sz="12" w:space="0" w:color="auto"/>
              <w:left w:val="single" w:sz="6" w:space="0" w:color="auto"/>
              <w:bottom w:val="single" w:sz="6" w:space="0" w:color="auto"/>
              <w:right w:val="single" w:sz="6" w:space="0" w:color="auto"/>
            </w:tcBorders>
            <w:shd w:val="clear" w:color="auto" w:fill="auto"/>
            <w:vAlign w:val="center"/>
          </w:tcPr>
          <w:p w:rsidR="00907F2F" w:rsidRPr="00834974" w:rsidRDefault="00907F2F" w:rsidP="00C24E37">
            <w:pPr>
              <w:spacing w:after="0" w:line="240" w:lineRule="auto"/>
              <w:jc w:val="center"/>
              <w:rPr>
                <w:rFonts w:ascii="Times New Roman" w:hAnsi="Times New Roman"/>
                <w:sz w:val="28"/>
                <w:szCs w:val="28"/>
              </w:rPr>
            </w:pPr>
            <w:r w:rsidRPr="00834974">
              <w:rPr>
                <w:rFonts w:ascii="Times New Roman" w:hAnsi="Times New Roman"/>
                <w:sz w:val="28"/>
                <w:szCs w:val="28"/>
              </w:rPr>
              <w:t>36</w:t>
            </w:r>
          </w:p>
        </w:tc>
        <w:tc>
          <w:tcPr>
            <w:tcW w:w="702" w:type="dxa"/>
            <w:tcBorders>
              <w:top w:val="single" w:sz="12" w:space="0" w:color="auto"/>
              <w:left w:val="single" w:sz="6" w:space="0" w:color="auto"/>
              <w:bottom w:val="single" w:sz="6" w:space="0" w:color="auto"/>
              <w:right w:val="single" w:sz="6" w:space="0" w:color="auto"/>
            </w:tcBorders>
            <w:shd w:val="clear" w:color="auto" w:fill="auto"/>
            <w:vAlign w:val="center"/>
          </w:tcPr>
          <w:p w:rsidR="00907F2F" w:rsidRPr="008C1E9E" w:rsidRDefault="00907F2F" w:rsidP="00C24E37">
            <w:pPr>
              <w:spacing w:after="0" w:line="240" w:lineRule="auto"/>
              <w:jc w:val="center"/>
              <w:rPr>
                <w:rFonts w:ascii="Times New Roman" w:hAnsi="Times New Roman"/>
                <w:sz w:val="28"/>
                <w:szCs w:val="28"/>
              </w:rPr>
            </w:pPr>
            <w:r w:rsidRPr="008C1E9E">
              <w:rPr>
                <w:rFonts w:ascii="Times New Roman" w:hAnsi="Times New Roman"/>
                <w:sz w:val="28"/>
                <w:szCs w:val="28"/>
              </w:rPr>
              <w:t>46</w:t>
            </w:r>
          </w:p>
        </w:tc>
        <w:tc>
          <w:tcPr>
            <w:tcW w:w="702" w:type="dxa"/>
            <w:tcBorders>
              <w:top w:val="single" w:sz="12" w:space="0" w:color="auto"/>
              <w:left w:val="single" w:sz="6" w:space="0" w:color="auto"/>
              <w:bottom w:val="single" w:sz="6" w:space="0" w:color="auto"/>
              <w:right w:val="single" w:sz="6" w:space="0" w:color="auto"/>
            </w:tcBorders>
            <w:shd w:val="clear" w:color="auto" w:fill="auto"/>
            <w:vAlign w:val="center"/>
          </w:tcPr>
          <w:p w:rsidR="00907F2F" w:rsidRPr="008C1E9E" w:rsidRDefault="00907F2F" w:rsidP="00C24E37">
            <w:pPr>
              <w:spacing w:after="0" w:line="240" w:lineRule="auto"/>
              <w:jc w:val="center"/>
              <w:rPr>
                <w:rFonts w:ascii="Times New Roman" w:hAnsi="Times New Roman"/>
                <w:sz w:val="28"/>
                <w:szCs w:val="28"/>
              </w:rPr>
            </w:pPr>
            <w:r w:rsidRPr="008C1E9E">
              <w:rPr>
                <w:rFonts w:ascii="Times New Roman" w:hAnsi="Times New Roman"/>
                <w:sz w:val="28"/>
                <w:szCs w:val="28"/>
              </w:rPr>
              <w:t>50</w:t>
            </w:r>
          </w:p>
        </w:tc>
        <w:tc>
          <w:tcPr>
            <w:tcW w:w="702" w:type="dxa"/>
            <w:tcBorders>
              <w:top w:val="single" w:sz="12" w:space="0" w:color="auto"/>
              <w:left w:val="single" w:sz="6" w:space="0" w:color="auto"/>
              <w:bottom w:val="single" w:sz="6" w:space="0" w:color="auto"/>
              <w:right w:val="single" w:sz="6" w:space="0" w:color="auto"/>
            </w:tcBorders>
            <w:shd w:val="clear" w:color="auto" w:fill="auto"/>
            <w:vAlign w:val="center"/>
          </w:tcPr>
          <w:p w:rsidR="00907F2F" w:rsidRPr="008C1E9E" w:rsidRDefault="00907F2F" w:rsidP="00C24E37">
            <w:pPr>
              <w:spacing w:after="0" w:line="240" w:lineRule="auto"/>
              <w:jc w:val="center"/>
              <w:rPr>
                <w:rFonts w:ascii="Times New Roman" w:hAnsi="Times New Roman"/>
                <w:sz w:val="28"/>
                <w:szCs w:val="28"/>
              </w:rPr>
            </w:pPr>
            <w:r w:rsidRPr="008C1E9E">
              <w:rPr>
                <w:rFonts w:ascii="Times New Roman" w:hAnsi="Times New Roman"/>
                <w:sz w:val="28"/>
                <w:szCs w:val="28"/>
              </w:rPr>
              <w:t>39</w:t>
            </w:r>
          </w:p>
        </w:tc>
        <w:tc>
          <w:tcPr>
            <w:tcW w:w="703" w:type="dxa"/>
            <w:tcBorders>
              <w:top w:val="single" w:sz="12" w:space="0" w:color="auto"/>
              <w:left w:val="single" w:sz="6" w:space="0" w:color="auto"/>
              <w:bottom w:val="single" w:sz="6" w:space="0" w:color="auto"/>
              <w:right w:val="single" w:sz="12" w:space="0" w:color="auto"/>
            </w:tcBorders>
            <w:shd w:val="clear" w:color="auto" w:fill="auto"/>
            <w:vAlign w:val="center"/>
          </w:tcPr>
          <w:p w:rsidR="00907F2F" w:rsidRPr="008C1E9E" w:rsidRDefault="00907F2F" w:rsidP="00C24E37">
            <w:pPr>
              <w:spacing w:after="0" w:line="240" w:lineRule="auto"/>
              <w:jc w:val="center"/>
              <w:rPr>
                <w:rFonts w:ascii="Times New Roman" w:hAnsi="Times New Roman"/>
                <w:sz w:val="28"/>
                <w:szCs w:val="28"/>
              </w:rPr>
            </w:pPr>
            <w:r w:rsidRPr="008C1E9E">
              <w:rPr>
                <w:rFonts w:ascii="Times New Roman" w:hAnsi="Times New Roman"/>
                <w:sz w:val="28"/>
                <w:szCs w:val="28"/>
              </w:rPr>
              <w:t>26</w:t>
            </w:r>
          </w:p>
        </w:tc>
      </w:tr>
      <w:tr w:rsidR="00907F2F" w:rsidRPr="008562AE" w:rsidTr="00C24E37">
        <w:trPr>
          <w:trHeight w:val="719"/>
          <w:jc w:val="center"/>
        </w:trPr>
        <w:tc>
          <w:tcPr>
            <w:tcW w:w="3828" w:type="dxa"/>
            <w:tcBorders>
              <w:top w:val="single" w:sz="6" w:space="0" w:color="auto"/>
              <w:left w:val="single" w:sz="12" w:space="0" w:color="auto"/>
              <w:bottom w:val="single" w:sz="12" w:space="0" w:color="auto"/>
              <w:right w:val="single" w:sz="6" w:space="0" w:color="auto"/>
            </w:tcBorders>
            <w:vAlign w:val="center"/>
          </w:tcPr>
          <w:p w:rsidR="00907F2F" w:rsidRDefault="00907F2F" w:rsidP="00C24E37">
            <w:pPr>
              <w:spacing w:after="0" w:line="240" w:lineRule="auto"/>
              <w:jc w:val="center"/>
              <w:rPr>
                <w:rFonts w:ascii="Times New Roman" w:eastAsiaTheme="minorEastAsia" w:hAnsi="Times New Roman"/>
                <w:sz w:val="28"/>
                <w:szCs w:val="28"/>
                <w:lang w:val="en-US"/>
              </w:rPr>
            </w:pPr>
            <w:r>
              <w:rPr>
                <w:rFonts w:ascii="Times New Roman" w:eastAsiaTheme="minorEastAsia" w:hAnsi="Times New Roman"/>
                <w:sz w:val="28"/>
                <w:szCs w:val="28"/>
                <w:lang w:val="en-US"/>
              </w:rPr>
              <w:t>SLBGU-315-1200 100</w:t>
            </w:r>
          </w:p>
          <w:p w:rsidR="00907F2F" w:rsidRPr="00030467" w:rsidRDefault="00907F2F" w:rsidP="00C24E37">
            <w:pPr>
              <w:spacing w:after="0" w:line="240" w:lineRule="auto"/>
              <w:jc w:val="center"/>
              <w:rPr>
                <w:rFonts w:ascii="Times New Roman" w:hAnsi="Times New Roman"/>
                <w:sz w:val="28"/>
                <w:szCs w:val="28"/>
              </w:rPr>
            </w:pPr>
            <w:r>
              <w:rPr>
                <w:rFonts w:ascii="Times New Roman" w:eastAsiaTheme="minorEastAsia" w:hAnsi="Times New Roman"/>
                <w:sz w:val="28"/>
                <w:szCs w:val="28"/>
                <w:lang w:val="en-US"/>
              </w:rPr>
              <w:t>(</w:t>
            </w:r>
            <w:r>
              <w:rPr>
                <w:rFonts w:ascii="Times New Roman" w:eastAsiaTheme="minorEastAsia" w:hAnsi="Times New Roman"/>
                <w:sz w:val="28"/>
                <w:szCs w:val="28"/>
              </w:rPr>
              <w:t>с плоской вставкой)</w:t>
            </w:r>
          </w:p>
        </w:tc>
        <w:tc>
          <w:tcPr>
            <w:tcW w:w="702" w:type="dxa"/>
            <w:tcBorders>
              <w:top w:val="single" w:sz="6" w:space="0" w:color="auto"/>
              <w:left w:val="single" w:sz="6" w:space="0" w:color="auto"/>
              <w:bottom w:val="single" w:sz="12" w:space="0" w:color="auto"/>
              <w:right w:val="single" w:sz="6"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7</w:t>
            </w:r>
          </w:p>
        </w:tc>
        <w:tc>
          <w:tcPr>
            <w:tcW w:w="702" w:type="dxa"/>
            <w:tcBorders>
              <w:top w:val="single" w:sz="6" w:space="0" w:color="auto"/>
              <w:left w:val="single" w:sz="6" w:space="0" w:color="auto"/>
              <w:bottom w:val="single" w:sz="12" w:space="0" w:color="auto"/>
              <w:right w:val="single" w:sz="6"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12</w:t>
            </w:r>
          </w:p>
        </w:tc>
        <w:tc>
          <w:tcPr>
            <w:tcW w:w="702" w:type="dxa"/>
            <w:tcBorders>
              <w:top w:val="single" w:sz="6" w:space="0" w:color="auto"/>
              <w:left w:val="single" w:sz="6" w:space="0" w:color="auto"/>
              <w:bottom w:val="single" w:sz="12" w:space="0" w:color="auto"/>
              <w:right w:val="single" w:sz="6"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27</w:t>
            </w:r>
          </w:p>
        </w:tc>
        <w:tc>
          <w:tcPr>
            <w:tcW w:w="703" w:type="dxa"/>
            <w:tcBorders>
              <w:top w:val="single" w:sz="6" w:space="0" w:color="auto"/>
              <w:left w:val="single" w:sz="6" w:space="0" w:color="auto"/>
              <w:bottom w:val="single" w:sz="12" w:space="0" w:color="auto"/>
              <w:right w:val="single" w:sz="6"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39</w:t>
            </w:r>
          </w:p>
        </w:tc>
        <w:tc>
          <w:tcPr>
            <w:tcW w:w="702" w:type="dxa"/>
            <w:tcBorders>
              <w:top w:val="single" w:sz="6" w:space="0" w:color="auto"/>
              <w:left w:val="single" w:sz="6" w:space="0" w:color="auto"/>
              <w:bottom w:val="single" w:sz="12" w:space="0" w:color="auto"/>
              <w:right w:val="single" w:sz="6"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50</w:t>
            </w:r>
          </w:p>
        </w:tc>
        <w:tc>
          <w:tcPr>
            <w:tcW w:w="702" w:type="dxa"/>
            <w:tcBorders>
              <w:top w:val="single" w:sz="6" w:space="0" w:color="auto"/>
              <w:left w:val="single" w:sz="6" w:space="0" w:color="auto"/>
              <w:bottom w:val="single" w:sz="12" w:space="0" w:color="auto"/>
              <w:right w:val="single" w:sz="6"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50</w:t>
            </w:r>
          </w:p>
        </w:tc>
        <w:tc>
          <w:tcPr>
            <w:tcW w:w="702" w:type="dxa"/>
            <w:tcBorders>
              <w:top w:val="single" w:sz="6" w:space="0" w:color="auto"/>
              <w:left w:val="single" w:sz="6" w:space="0" w:color="auto"/>
              <w:bottom w:val="single" w:sz="12" w:space="0" w:color="auto"/>
              <w:right w:val="single" w:sz="6"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45</w:t>
            </w:r>
          </w:p>
        </w:tc>
        <w:tc>
          <w:tcPr>
            <w:tcW w:w="703" w:type="dxa"/>
            <w:tcBorders>
              <w:top w:val="single" w:sz="6" w:space="0" w:color="auto"/>
              <w:left w:val="single" w:sz="6" w:space="0" w:color="auto"/>
              <w:bottom w:val="single" w:sz="12" w:space="0" w:color="auto"/>
              <w:right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27</w:t>
            </w:r>
          </w:p>
        </w:tc>
      </w:tr>
      <w:tr w:rsidR="00907F2F" w:rsidRPr="008562AE" w:rsidTr="00C24E37">
        <w:trPr>
          <w:trHeight w:val="700"/>
          <w:jc w:val="center"/>
        </w:trPr>
        <w:tc>
          <w:tcPr>
            <w:tcW w:w="3828" w:type="dxa"/>
            <w:tcBorders>
              <w:top w:val="single" w:sz="12" w:space="0" w:color="auto"/>
              <w:left w:val="single" w:sz="12" w:space="0" w:color="auto"/>
            </w:tcBorders>
            <w:vAlign w:val="center"/>
          </w:tcPr>
          <w:p w:rsidR="00907F2F" w:rsidRDefault="00907F2F" w:rsidP="00C24E37">
            <w:pPr>
              <w:spacing w:after="0" w:line="240" w:lineRule="auto"/>
              <w:jc w:val="center"/>
              <w:rPr>
                <w:rFonts w:ascii="Times New Roman" w:eastAsiaTheme="minorEastAsia" w:hAnsi="Times New Roman"/>
                <w:sz w:val="28"/>
                <w:szCs w:val="28"/>
                <w:lang w:val="en-US"/>
              </w:rPr>
            </w:pPr>
            <w:r>
              <w:rPr>
                <w:rFonts w:ascii="Times New Roman" w:eastAsiaTheme="minorEastAsia" w:hAnsi="Times New Roman"/>
                <w:sz w:val="28"/>
                <w:szCs w:val="28"/>
                <w:lang w:val="en-US"/>
              </w:rPr>
              <w:t>SLGPU-</w:t>
            </w:r>
            <w:r>
              <w:rPr>
                <w:rFonts w:ascii="Times New Roman" w:eastAsiaTheme="minorEastAsia" w:hAnsi="Times New Roman"/>
                <w:sz w:val="28"/>
                <w:szCs w:val="28"/>
              </w:rPr>
              <w:t>500</w:t>
            </w:r>
            <w:r>
              <w:rPr>
                <w:rFonts w:ascii="Times New Roman" w:eastAsiaTheme="minorEastAsia" w:hAnsi="Times New Roman"/>
                <w:sz w:val="28"/>
                <w:szCs w:val="28"/>
                <w:lang w:val="en-US"/>
              </w:rPr>
              <w:t>-1</w:t>
            </w:r>
            <w:r>
              <w:rPr>
                <w:rFonts w:ascii="Times New Roman" w:eastAsiaTheme="minorEastAsia" w:hAnsi="Times New Roman"/>
                <w:sz w:val="28"/>
                <w:szCs w:val="28"/>
              </w:rPr>
              <w:t>5</w:t>
            </w:r>
            <w:r>
              <w:rPr>
                <w:rFonts w:ascii="Times New Roman" w:eastAsiaTheme="minorEastAsia" w:hAnsi="Times New Roman"/>
                <w:sz w:val="28"/>
                <w:szCs w:val="28"/>
                <w:lang w:val="en-US"/>
              </w:rPr>
              <w:t>00 100</w:t>
            </w:r>
          </w:p>
          <w:p w:rsidR="00907F2F" w:rsidRPr="00030467" w:rsidRDefault="00907F2F" w:rsidP="00C24E37">
            <w:pPr>
              <w:spacing w:after="0" w:line="240" w:lineRule="auto"/>
              <w:jc w:val="center"/>
              <w:rPr>
                <w:rFonts w:ascii="Times New Roman" w:hAnsi="Times New Roman"/>
                <w:sz w:val="28"/>
                <w:szCs w:val="28"/>
              </w:rPr>
            </w:pPr>
            <w:r>
              <w:rPr>
                <w:rFonts w:ascii="Times New Roman" w:eastAsiaTheme="minorEastAsia" w:hAnsi="Times New Roman"/>
                <w:sz w:val="28"/>
                <w:szCs w:val="28"/>
                <w:lang w:val="en-US"/>
              </w:rPr>
              <w:t>(</w:t>
            </w:r>
            <w:r>
              <w:rPr>
                <w:rFonts w:ascii="Times New Roman" w:eastAsiaTheme="minorEastAsia" w:hAnsi="Times New Roman"/>
                <w:sz w:val="28"/>
                <w:szCs w:val="28"/>
              </w:rPr>
              <w:t>с цилиндрической вставкой)</w:t>
            </w:r>
          </w:p>
        </w:tc>
        <w:tc>
          <w:tcPr>
            <w:tcW w:w="702" w:type="dxa"/>
            <w:tcBorders>
              <w:top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3</w:t>
            </w:r>
          </w:p>
        </w:tc>
        <w:tc>
          <w:tcPr>
            <w:tcW w:w="702" w:type="dxa"/>
            <w:tcBorders>
              <w:top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7</w:t>
            </w:r>
          </w:p>
        </w:tc>
        <w:tc>
          <w:tcPr>
            <w:tcW w:w="702" w:type="dxa"/>
            <w:tcBorders>
              <w:top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20</w:t>
            </w:r>
          </w:p>
        </w:tc>
        <w:tc>
          <w:tcPr>
            <w:tcW w:w="703" w:type="dxa"/>
            <w:tcBorders>
              <w:top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35</w:t>
            </w:r>
          </w:p>
        </w:tc>
        <w:tc>
          <w:tcPr>
            <w:tcW w:w="702" w:type="dxa"/>
            <w:tcBorders>
              <w:top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39</w:t>
            </w:r>
          </w:p>
        </w:tc>
        <w:tc>
          <w:tcPr>
            <w:tcW w:w="702" w:type="dxa"/>
            <w:tcBorders>
              <w:top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43</w:t>
            </w:r>
          </w:p>
        </w:tc>
        <w:tc>
          <w:tcPr>
            <w:tcW w:w="702" w:type="dxa"/>
            <w:tcBorders>
              <w:top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31</w:t>
            </w:r>
          </w:p>
        </w:tc>
        <w:tc>
          <w:tcPr>
            <w:tcW w:w="703" w:type="dxa"/>
            <w:tcBorders>
              <w:top w:val="single" w:sz="12" w:space="0" w:color="auto"/>
              <w:right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20</w:t>
            </w:r>
          </w:p>
        </w:tc>
      </w:tr>
      <w:tr w:rsidR="00907F2F" w:rsidRPr="008562AE" w:rsidTr="00C24E37">
        <w:trPr>
          <w:trHeight w:val="599"/>
          <w:jc w:val="center"/>
        </w:trPr>
        <w:tc>
          <w:tcPr>
            <w:tcW w:w="3828" w:type="dxa"/>
            <w:tcBorders>
              <w:left w:val="single" w:sz="12" w:space="0" w:color="auto"/>
              <w:bottom w:val="single" w:sz="12" w:space="0" w:color="auto"/>
            </w:tcBorders>
            <w:shd w:val="clear" w:color="auto" w:fill="auto"/>
            <w:vAlign w:val="center"/>
          </w:tcPr>
          <w:p w:rsidR="00907F2F" w:rsidRDefault="00907F2F" w:rsidP="00C24E37">
            <w:pPr>
              <w:spacing w:after="0" w:line="240" w:lineRule="auto"/>
              <w:jc w:val="center"/>
              <w:rPr>
                <w:rFonts w:ascii="Times New Roman" w:eastAsiaTheme="minorEastAsia" w:hAnsi="Times New Roman"/>
                <w:sz w:val="28"/>
                <w:szCs w:val="28"/>
                <w:lang w:val="en-US"/>
              </w:rPr>
            </w:pPr>
            <w:r>
              <w:rPr>
                <w:rFonts w:ascii="Times New Roman" w:eastAsiaTheme="minorEastAsia" w:hAnsi="Times New Roman"/>
                <w:sz w:val="28"/>
                <w:szCs w:val="28"/>
                <w:lang w:val="en-US"/>
              </w:rPr>
              <w:t>SLBGU-</w:t>
            </w:r>
            <w:r>
              <w:rPr>
                <w:rFonts w:ascii="Times New Roman" w:eastAsiaTheme="minorEastAsia" w:hAnsi="Times New Roman"/>
                <w:sz w:val="28"/>
                <w:szCs w:val="28"/>
              </w:rPr>
              <w:t>500</w:t>
            </w:r>
            <w:r>
              <w:rPr>
                <w:rFonts w:ascii="Times New Roman" w:eastAsiaTheme="minorEastAsia" w:hAnsi="Times New Roman"/>
                <w:sz w:val="28"/>
                <w:szCs w:val="28"/>
                <w:lang w:val="en-US"/>
              </w:rPr>
              <w:t>-1</w:t>
            </w:r>
            <w:r>
              <w:rPr>
                <w:rFonts w:ascii="Times New Roman" w:eastAsiaTheme="minorEastAsia" w:hAnsi="Times New Roman"/>
                <w:sz w:val="28"/>
                <w:szCs w:val="28"/>
              </w:rPr>
              <w:t>5</w:t>
            </w:r>
            <w:r>
              <w:rPr>
                <w:rFonts w:ascii="Times New Roman" w:eastAsiaTheme="minorEastAsia" w:hAnsi="Times New Roman"/>
                <w:sz w:val="28"/>
                <w:szCs w:val="28"/>
                <w:lang w:val="en-US"/>
              </w:rPr>
              <w:t>00 100</w:t>
            </w:r>
          </w:p>
          <w:p w:rsidR="00907F2F" w:rsidRPr="00030467" w:rsidRDefault="00907F2F" w:rsidP="00C24E37">
            <w:pPr>
              <w:spacing w:after="0" w:line="240" w:lineRule="auto"/>
              <w:jc w:val="center"/>
              <w:rPr>
                <w:rFonts w:ascii="Times New Roman" w:hAnsi="Times New Roman"/>
                <w:sz w:val="28"/>
                <w:szCs w:val="28"/>
                <w:lang w:val="en-US"/>
              </w:rPr>
            </w:pPr>
            <w:r>
              <w:rPr>
                <w:rFonts w:ascii="Times New Roman" w:eastAsiaTheme="minorEastAsia" w:hAnsi="Times New Roman"/>
                <w:sz w:val="28"/>
                <w:szCs w:val="28"/>
                <w:lang w:val="en-US"/>
              </w:rPr>
              <w:t>(</w:t>
            </w:r>
            <w:r>
              <w:rPr>
                <w:rFonts w:ascii="Times New Roman" w:eastAsiaTheme="minorEastAsia" w:hAnsi="Times New Roman"/>
                <w:sz w:val="28"/>
                <w:szCs w:val="28"/>
              </w:rPr>
              <w:t>с плоской вставкой)</w:t>
            </w:r>
          </w:p>
        </w:tc>
        <w:tc>
          <w:tcPr>
            <w:tcW w:w="702" w:type="dxa"/>
            <w:tcBorders>
              <w:bottom w:val="single" w:sz="12" w:space="0" w:color="auto"/>
            </w:tcBorders>
            <w:shd w:val="clear" w:color="auto" w:fill="auto"/>
            <w:vAlign w:val="center"/>
          </w:tcPr>
          <w:p w:rsidR="00907F2F" w:rsidRPr="00030467" w:rsidRDefault="00907F2F" w:rsidP="00C24E37">
            <w:pPr>
              <w:spacing w:after="0" w:line="240" w:lineRule="auto"/>
              <w:jc w:val="center"/>
              <w:rPr>
                <w:rFonts w:ascii="Times New Roman" w:hAnsi="Times New Roman"/>
                <w:sz w:val="28"/>
                <w:szCs w:val="28"/>
              </w:rPr>
            </w:pPr>
            <w:r>
              <w:rPr>
                <w:rFonts w:ascii="Times New Roman" w:hAnsi="Times New Roman"/>
                <w:sz w:val="28"/>
                <w:szCs w:val="28"/>
              </w:rPr>
              <w:t>4</w:t>
            </w:r>
          </w:p>
        </w:tc>
        <w:tc>
          <w:tcPr>
            <w:tcW w:w="702" w:type="dxa"/>
            <w:tcBorders>
              <w:bottom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9</w:t>
            </w:r>
          </w:p>
        </w:tc>
        <w:tc>
          <w:tcPr>
            <w:tcW w:w="702" w:type="dxa"/>
            <w:tcBorders>
              <w:bottom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25</w:t>
            </w:r>
          </w:p>
        </w:tc>
        <w:tc>
          <w:tcPr>
            <w:tcW w:w="703" w:type="dxa"/>
            <w:tcBorders>
              <w:bottom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31</w:t>
            </w:r>
          </w:p>
        </w:tc>
        <w:tc>
          <w:tcPr>
            <w:tcW w:w="702" w:type="dxa"/>
            <w:tcBorders>
              <w:bottom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33</w:t>
            </w:r>
          </w:p>
        </w:tc>
        <w:tc>
          <w:tcPr>
            <w:tcW w:w="702" w:type="dxa"/>
            <w:tcBorders>
              <w:bottom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33</w:t>
            </w:r>
          </w:p>
        </w:tc>
        <w:tc>
          <w:tcPr>
            <w:tcW w:w="702" w:type="dxa"/>
            <w:tcBorders>
              <w:bottom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20</w:t>
            </w:r>
          </w:p>
        </w:tc>
        <w:tc>
          <w:tcPr>
            <w:tcW w:w="703" w:type="dxa"/>
            <w:tcBorders>
              <w:bottom w:val="single" w:sz="12" w:space="0" w:color="auto"/>
              <w:right w:val="single" w:sz="12" w:space="0" w:color="auto"/>
            </w:tcBorders>
            <w:shd w:val="clear" w:color="auto" w:fill="auto"/>
            <w:vAlign w:val="center"/>
          </w:tcPr>
          <w:p w:rsidR="00907F2F" w:rsidRPr="00F701BC" w:rsidRDefault="00907F2F" w:rsidP="00C24E37">
            <w:pPr>
              <w:spacing w:after="0" w:line="240" w:lineRule="auto"/>
              <w:jc w:val="center"/>
              <w:rPr>
                <w:rFonts w:ascii="Times New Roman" w:hAnsi="Times New Roman"/>
                <w:sz w:val="28"/>
                <w:szCs w:val="28"/>
              </w:rPr>
            </w:pPr>
            <w:r w:rsidRPr="00F701BC">
              <w:rPr>
                <w:rFonts w:ascii="Times New Roman" w:hAnsi="Times New Roman"/>
                <w:sz w:val="28"/>
                <w:szCs w:val="28"/>
              </w:rPr>
              <w:t>18</w:t>
            </w:r>
          </w:p>
        </w:tc>
      </w:tr>
      <w:tr w:rsidR="00907F2F" w:rsidRPr="008562AE" w:rsidTr="00C24E37">
        <w:trPr>
          <w:trHeight w:val="599"/>
          <w:jc w:val="center"/>
        </w:trPr>
        <w:tc>
          <w:tcPr>
            <w:tcW w:w="3828" w:type="dxa"/>
            <w:tcBorders>
              <w:top w:val="single" w:sz="12" w:space="0" w:color="auto"/>
              <w:left w:val="single" w:sz="12" w:space="0" w:color="auto"/>
            </w:tcBorders>
            <w:shd w:val="clear" w:color="auto" w:fill="auto"/>
            <w:vAlign w:val="center"/>
          </w:tcPr>
          <w:p w:rsidR="00907F2F" w:rsidRDefault="00907F2F" w:rsidP="00C24E37">
            <w:pPr>
              <w:spacing w:after="0" w:line="240" w:lineRule="auto"/>
              <w:jc w:val="center"/>
              <w:rPr>
                <w:rFonts w:ascii="Times New Roman" w:eastAsiaTheme="minorEastAsia" w:hAnsi="Times New Roman"/>
                <w:sz w:val="28"/>
                <w:szCs w:val="28"/>
                <w:lang w:val="en-US"/>
              </w:rPr>
            </w:pPr>
            <w:r>
              <w:rPr>
                <w:rFonts w:ascii="Times New Roman" w:eastAsiaTheme="minorEastAsia" w:hAnsi="Times New Roman"/>
                <w:sz w:val="28"/>
                <w:szCs w:val="28"/>
                <w:lang w:val="en-US"/>
              </w:rPr>
              <w:t>SLGPU-</w:t>
            </w:r>
            <w:r>
              <w:rPr>
                <w:rFonts w:ascii="Times New Roman" w:eastAsiaTheme="minorEastAsia" w:hAnsi="Times New Roman"/>
                <w:sz w:val="28"/>
                <w:szCs w:val="28"/>
              </w:rPr>
              <w:t>800</w:t>
            </w:r>
            <w:r>
              <w:rPr>
                <w:rFonts w:ascii="Times New Roman" w:eastAsiaTheme="minorEastAsia" w:hAnsi="Times New Roman"/>
                <w:sz w:val="28"/>
                <w:szCs w:val="28"/>
                <w:lang w:val="en-US"/>
              </w:rPr>
              <w:t>-1</w:t>
            </w:r>
            <w:r>
              <w:rPr>
                <w:rFonts w:ascii="Times New Roman" w:eastAsiaTheme="minorEastAsia" w:hAnsi="Times New Roman"/>
                <w:sz w:val="28"/>
                <w:szCs w:val="28"/>
              </w:rPr>
              <w:t>5</w:t>
            </w:r>
            <w:r>
              <w:rPr>
                <w:rFonts w:ascii="Times New Roman" w:eastAsiaTheme="minorEastAsia" w:hAnsi="Times New Roman"/>
                <w:sz w:val="28"/>
                <w:szCs w:val="28"/>
                <w:lang w:val="en-US"/>
              </w:rPr>
              <w:t>00 100</w:t>
            </w:r>
          </w:p>
          <w:p w:rsidR="00907F2F" w:rsidRPr="00030467" w:rsidRDefault="00907F2F" w:rsidP="00C24E37">
            <w:pPr>
              <w:spacing w:after="0" w:line="240" w:lineRule="auto"/>
              <w:jc w:val="center"/>
              <w:rPr>
                <w:rFonts w:ascii="Times New Roman" w:hAnsi="Times New Roman"/>
                <w:sz w:val="28"/>
                <w:szCs w:val="28"/>
              </w:rPr>
            </w:pPr>
            <w:r>
              <w:rPr>
                <w:rFonts w:ascii="Times New Roman" w:eastAsiaTheme="minorEastAsia" w:hAnsi="Times New Roman"/>
                <w:sz w:val="28"/>
                <w:szCs w:val="28"/>
                <w:lang w:val="en-US"/>
              </w:rPr>
              <w:t>(</w:t>
            </w:r>
            <w:r>
              <w:rPr>
                <w:rFonts w:ascii="Times New Roman" w:eastAsiaTheme="minorEastAsia" w:hAnsi="Times New Roman"/>
                <w:sz w:val="28"/>
                <w:szCs w:val="28"/>
              </w:rPr>
              <w:t>с цилиндрической вставкой)</w:t>
            </w:r>
          </w:p>
        </w:tc>
        <w:tc>
          <w:tcPr>
            <w:tcW w:w="702" w:type="dxa"/>
            <w:tcBorders>
              <w:top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4</w:t>
            </w:r>
          </w:p>
        </w:tc>
        <w:tc>
          <w:tcPr>
            <w:tcW w:w="702" w:type="dxa"/>
            <w:tcBorders>
              <w:top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8</w:t>
            </w:r>
          </w:p>
        </w:tc>
        <w:tc>
          <w:tcPr>
            <w:tcW w:w="702" w:type="dxa"/>
            <w:tcBorders>
              <w:top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19</w:t>
            </w:r>
          </w:p>
        </w:tc>
        <w:tc>
          <w:tcPr>
            <w:tcW w:w="703" w:type="dxa"/>
            <w:tcBorders>
              <w:top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31</w:t>
            </w:r>
          </w:p>
        </w:tc>
        <w:tc>
          <w:tcPr>
            <w:tcW w:w="702" w:type="dxa"/>
            <w:tcBorders>
              <w:top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37</w:t>
            </w:r>
          </w:p>
        </w:tc>
        <w:tc>
          <w:tcPr>
            <w:tcW w:w="702" w:type="dxa"/>
            <w:tcBorders>
              <w:top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27</w:t>
            </w:r>
          </w:p>
        </w:tc>
        <w:tc>
          <w:tcPr>
            <w:tcW w:w="702" w:type="dxa"/>
            <w:tcBorders>
              <w:top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19</w:t>
            </w:r>
          </w:p>
        </w:tc>
        <w:tc>
          <w:tcPr>
            <w:tcW w:w="703" w:type="dxa"/>
            <w:tcBorders>
              <w:top w:val="single" w:sz="12" w:space="0" w:color="auto"/>
              <w:right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15</w:t>
            </w:r>
          </w:p>
        </w:tc>
      </w:tr>
      <w:tr w:rsidR="00907F2F" w:rsidRPr="008562AE" w:rsidTr="00C24E37">
        <w:trPr>
          <w:trHeight w:val="599"/>
          <w:jc w:val="center"/>
        </w:trPr>
        <w:tc>
          <w:tcPr>
            <w:tcW w:w="3828" w:type="dxa"/>
            <w:tcBorders>
              <w:left w:val="single" w:sz="12" w:space="0" w:color="auto"/>
              <w:bottom w:val="single" w:sz="12" w:space="0" w:color="auto"/>
            </w:tcBorders>
            <w:shd w:val="clear" w:color="auto" w:fill="auto"/>
            <w:vAlign w:val="center"/>
          </w:tcPr>
          <w:p w:rsidR="00907F2F" w:rsidRDefault="00907F2F" w:rsidP="00C24E37">
            <w:pPr>
              <w:spacing w:after="0" w:line="240" w:lineRule="auto"/>
              <w:jc w:val="center"/>
              <w:rPr>
                <w:rFonts w:ascii="Times New Roman" w:eastAsiaTheme="minorEastAsia" w:hAnsi="Times New Roman"/>
                <w:sz w:val="28"/>
                <w:szCs w:val="28"/>
                <w:lang w:val="en-US"/>
              </w:rPr>
            </w:pPr>
            <w:r>
              <w:rPr>
                <w:rFonts w:ascii="Times New Roman" w:eastAsiaTheme="minorEastAsia" w:hAnsi="Times New Roman"/>
                <w:sz w:val="28"/>
                <w:szCs w:val="28"/>
                <w:lang w:val="en-US"/>
              </w:rPr>
              <w:t>SLBGU-</w:t>
            </w:r>
            <w:r>
              <w:rPr>
                <w:rFonts w:ascii="Times New Roman" w:eastAsiaTheme="minorEastAsia" w:hAnsi="Times New Roman"/>
                <w:sz w:val="28"/>
                <w:szCs w:val="28"/>
              </w:rPr>
              <w:t>800</w:t>
            </w:r>
            <w:r>
              <w:rPr>
                <w:rFonts w:ascii="Times New Roman" w:eastAsiaTheme="minorEastAsia" w:hAnsi="Times New Roman"/>
                <w:sz w:val="28"/>
                <w:szCs w:val="28"/>
                <w:lang w:val="en-US"/>
              </w:rPr>
              <w:t>-1</w:t>
            </w:r>
            <w:r>
              <w:rPr>
                <w:rFonts w:ascii="Times New Roman" w:eastAsiaTheme="minorEastAsia" w:hAnsi="Times New Roman"/>
                <w:sz w:val="28"/>
                <w:szCs w:val="28"/>
              </w:rPr>
              <w:t>5</w:t>
            </w:r>
            <w:r>
              <w:rPr>
                <w:rFonts w:ascii="Times New Roman" w:eastAsiaTheme="minorEastAsia" w:hAnsi="Times New Roman"/>
                <w:sz w:val="28"/>
                <w:szCs w:val="28"/>
                <w:lang w:val="en-US"/>
              </w:rPr>
              <w:t>00 100</w:t>
            </w:r>
          </w:p>
          <w:p w:rsidR="00907F2F" w:rsidRPr="00030467" w:rsidRDefault="00907F2F" w:rsidP="00C24E37">
            <w:pPr>
              <w:spacing w:after="0" w:line="240" w:lineRule="auto"/>
              <w:jc w:val="center"/>
              <w:rPr>
                <w:rFonts w:ascii="Times New Roman" w:hAnsi="Times New Roman"/>
                <w:sz w:val="28"/>
                <w:szCs w:val="28"/>
              </w:rPr>
            </w:pPr>
            <w:r>
              <w:rPr>
                <w:rFonts w:ascii="Times New Roman" w:eastAsiaTheme="minorEastAsia" w:hAnsi="Times New Roman"/>
                <w:sz w:val="28"/>
                <w:szCs w:val="28"/>
                <w:lang w:val="en-US"/>
              </w:rPr>
              <w:t>(</w:t>
            </w:r>
            <w:r>
              <w:rPr>
                <w:rFonts w:ascii="Times New Roman" w:eastAsiaTheme="minorEastAsia" w:hAnsi="Times New Roman"/>
                <w:sz w:val="28"/>
                <w:szCs w:val="28"/>
              </w:rPr>
              <w:t>с плоской вставкой)</w:t>
            </w:r>
          </w:p>
        </w:tc>
        <w:tc>
          <w:tcPr>
            <w:tcW w:w="702" w:type="dxa"/>
            <w:tcBorders>
              <w:bottom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2</w:t>
            </w:r>
          </w:p>
        </w:tc>
        <w:tc>
          <w:tcPr>
            <w:tcW w:w="702" w:type="dxa"/>
            <w:tcBorders>
              <w:bottom w:val="single" w:sz="12" w:space="0" w:color="auto"/>
            </w:tcBorders>
            <w:shd w:val="clear" w:color="auto" w:fill="auto"/>
            <w:vAlign w:val="center"/>
          </w:tcPr>
          <w:p w:rsidR="00907F2F" w:rsidRPr="0057405C" w:rsidRDefault="00907F2F" w:rsidP="00C24E37">
            <w:pPr>
              <w:spacing w:after="0" w:line="240" w:lineRule="auto"/>
              <w:jc w:val="center"/>
              <w:rPr>
                <w:rFonts w:ascii="Times New Roman" w:hAnsi="Times New Roman"/>
                <w:sz w:val="28"/>
                <w:szCs w:val="28"/>
              </w:rPr>
            </w:pPr>
            <w:r w:rsidRPr="0057405C">
              <w:rPr>
                <w:rFonts w:ascii="Times New Roman" w:hAnsi="Times New Roman"/>
                <w:sz w:val="28"/>
                <w:szCs w:val="28"/>
              </w:rPr>
              <w:t>5</w:t>
            </w:r>
          </w:p>
        </w:tc>
        <w:tc>
          <w:tcPr>
            <w:tcW w:w="702" w:type="dxa"/>
            <w:tcBorders>
              <w:bottom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15</w:t>
            </w:r>
          </w:p>
        </w:tc>
        <w:tc>
          <w:tcPr>
            <w:tcW w:w="703" w:type="dxa"/>
            <w:tcBorders>
              <w:bottom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17</w:t>
            </w:r>
          </w:p>
        </w:tc>
        <w:tc>
          <w:tcPr>
            <w:tcW w:w="702" w:type="dxa"/>
            <w:tcBorders>
              <w:bottom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16</w:t>
            </w:r>
          </w:p>
        </w:tc>
        <w:tc>
          <w:tcPr>
            <w:tcW w:w="702" w:type="dxa"/>
            <w:tcBorders>
              <w:bottom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14</w:t>
            </w:r>
          </w:p>
        </w:tc>
        <w:tc>
          <w:tcPr>
            <w:tcW w:w="702" w:type="dxa"/>
            <w:tcBorders>
              <w:bottom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10</w:t>
            </w:r>
          </w:p>
        </w:tc>
        <w:tc>
          <w:tcPr>
            <w:tcW w:w="703" w:type="dxa"/>
            <w:tcBorders>
              <w:bottom w:val="single" w:sz="12" w:space="0" w:color="auto"/>
              <w:right w:val="single" w:sz="12" w:space="0" w:color="auto"/>
            </w:tcBorders>
            <w:shd w:val="clear" w:color="auto" w:fill="auto"/>
            <w:vAlign w:val="center"/>
          </w:tcPr>
          <w:p w:rsidR="00907F2F" w:rsidRPr="00FF7031" w:rsidRDefault="00907F2F" w:rsidP="00C24E37">
            <w:pPr>
              <w:spacing w:after="0" w:line="240" w:lineRule="auto"/>
              <w:jc w:val="center"/>
              <w:rPr>
                <w:rFonts w:ascii="Times New Roman" w:hAnsi="Times New Roman"/>
                <w:sz w:val="28"/>
                <w:szCs w:val="28"/>
              </w:rPr>
            </w:pPr>
            <w:r w:rsidRPr="00FF7031">
              <w:rPr>
                <w:rFonts w:ascii="Times New Roman" w:hAnsi="Times New Roman"/>
                <w:sz w:val="28"/>
                <w:szCs w:val="28"/>
              </w:rPr>
              <w:t>9</w:t>
            </w:r>
          </w:p>
        </w:tc>
      </w:tr>
    </w:tbl>
    <w:p w:rsidR="00907F2F" w:rsidRPr="005723AE" w:rsidRDefault="00907F2F" w:rsidP="00907F2F">
      <w:pPr>
        <w:spacing w:line="360" w:lineRule="auto"/>
        <w:jc w:val="both"/>
        <w:rPr>
          <w:rFonts w:ascii="Times New Roman" w:eastAsiaTheme="minorEastAsia" w:hAnsi="Times New Roman"/>
          <w:sz w:val="28"/>
          <w:szCs w:val="28"/>
        </w:rPr>
      </w:pPr>
    </w:p>
    <w:p w:rsidR="00907F2F" w:rsidRPr="005723AE" w:rsidRDefault="00907F2F" w:rsidP="00907F2F">
      <w:pPr>
        <w:spacing w:after="0" w:line="360" w:lineRule="auto"/>
        <w:ind w:firstLine="709"/>
        <w:jc w:val="both"/>
        <w:rPr>
          <w:rFonts w:ascii="Times New Roman" w:eastAsiaTheme="minorEastAsia" w:hAnsi="Times New Roman"/>
          <w:sz w:val="28"/>
          <w:szCs w:val="28"/>
        </w:rPr>
      </w:pPr>
      <w:r w:rsidRPr="005723AE">
        <w:rPr>
          <w:rFonts w:ascii="Times New Roman" w:eastAsiaTheme="minorEastAsia" w:hAnsi="Times New Roman"/>
          <w:sz w:val="28"/>
          <w:szCs w:val="28"/>
        </w:rPr>
        <w:t xml:space="preserve">Глушитель  </w:t>
      </w:r>
      <w:r w:rsidRPr="005723AE">
        <w:rPr>
          <w:rFonts w:ascii="Times New Roman" w:eastAsiaTheme="minorEastAsia" w:hAnsi="Times New Roman"/>
          <w:sz w:val="28"/>
          <w:szCs w:val="28"/>
          <w:lang w:val="en-US"/>
        </w:rPr>
        <w:t>SLGPU</w:t>
      </w:r>
      <w:r w:rsidRPr="005723AE">
        <w:rPr>
          <w:rFonts w:ascii="Times New Roman" w:eastAsiaTheme="minorEastAsia" w:hAnsi="Times New Roman"/>
          <w:sz w:val="28"/>
          <w:szCs w:val="28"/>
        </w:rPr>
        <w:t xml:space="preserve">-315-1200-100 (с цилиндрической вставкой) имеет на 3-8 дБ более низкую эффективность по сравнению с глушителем </w:t>
      </w:r>
      <w:r w:rsidRPr="005723AE">
        <w:rPr>
          <w:rFonts w:ascii="Times New Roman" w:eastAsiaTheme="minorEastAsia" w:hAnsi="Times New Roman"/>
          <w:sz w:val="28"/>
          <w:szCs w:val="28"/>
          <w:lang w:val="en-US"/>
        </w:rPr>
        <w:t>SLBGU</w:t>
      </w:r>
      <w:r w:rsidRPr="005723AE">
        <w:rPr>
          <w:rFonts w:ascii="Times New Roman" w:eastAsiaTheme="minorEastAsia" w:hAnsi="Times New Roman"/>
          <w:sz w:val="28"/>
          <w:szCs w:val="28"/>
        </w:rPr>
        <w:t>-315-1200-100 во всем нормируемом диапазоне частот. Но при этом он характеризуется в два раза меньшей величиной аэродинамического сопротивления (при объемном расходе 1800 м</w:t>
      </w:r>
      <w:r w:rsidRPr="005723AE">
        <w:rPr>
          <w:rFonts w:ascii="Times New Roman" w:eastAsiaTheme="minorEastAsia" w:hAnsi="Times New Roman"/>
          <w:sz w:val="28"/>
          <w:szCs w:val="28"/>
          <w:vertAlign w:val="superscript"/>
        </w:rPr>
        <w:t>3</w:t>
      </w:r>
      <w:r w:rsidRPr="005723AE">
        <w:rPr>
          <w:rFonts w:ascii="Times New Roman" w:eastAsiaTheme="minorEastAsia" w:hAnsi="Times New Roman"/>
          <w:sz w:val="28"/>
          <w:szCs w:val="28"/>
        </w:rPr>
        <w:t xml:space="preserve">/ч перепад давления составляет 20 Па и 40 Па соответственно). </w:t>
      </w:r>
    </w:p>
    <w:p w:rsidR="00907F2F" w:rsidRPr="005723AE" w:rsidRDefault="00907F2F" w:rsidP="00907F2F">
      <w:pPr>
        <w:spacing w:after="0" w:line="360" w:lineRule="auto"/>
        <w:ind w:firstLine="709"/>
        <w:jc w:val="both"/>
        <w:rPr>
          <w:rFonts w:ascii="Times New Roman" w:eastAsiaTheme="minorEastAsia" w:hAnsi="Times New Roman"/>
          <w:sz w:val="28"/>
          <w:szCs w:val="28"/>
        </w:rPr>
      </w:pPr>
      <w:r w:rsidRPr="005723AE">
        <w:rPr>
          <w:rFonts w:ascii="Times New Roman" w:eastAsiaTheme="minorEastAsia" w:hAnsi="Times New Roman"/>
          <w:sz w:val="28"/>
          <w:szCs w:val="28"/>
        </w:rPr>
        <w:t xml:space="preserve">Глушитель  </w:t>
      </w:r>
      <w:r w:rsidRPr="005723AE">
        <w:rPr>
          <w:rFonts w:ascii="Times New Roman" w:eastAsiaTheme="minorEastAsia" w:hAnsi="Times New Roman"/>
          <w:sz w:val="28"/>
          <w:szCs w:val="28"/>
          <w:lang w:val="en-US"/>
        </w:rPr>
        <w:t>SLGPU</w:t>
      </w:r>
      <w:r w:rsidRPr="005723AE">
        <w:rPr>
          <w:rFonts w:ascii="Times New Roman" w:eastAsiaTheme="minorEastAsia" w:hAnsi="Times New Roman"/>
          <w:sz w:val="28"/>
          <w:szCs w:val="28"/>
        </w:rPr>
        <w:t xml:space="preserve">-500-1500-100 (с цилиндрической вставкой) по сравнению с глушителем </w:t>
      </w:r>
      <w:r w:rsidRPr="005723AE">
        <w:rPr>
          <w:rFonts w:ascii="Times New Roman" w:eastAsiaTheme="minorEastAsia" w:hAnsi="Times New Roman"/>
          <w:sz w:val="28"/>
          <w:szCs w:val="28"/>
          <w:lang w:val="en-US"/>
        </w:rPr>
        <w:t>SLBGU</w:t>
      </w:r>
      <w:r w:rsidRPr="005723AE">
        <w:rPr>
          <w:rFonts w:ascii="Times New Roman" w:eastAsiaTheme="minorEastAsia" w:hAnsi="Times New Roman"/>
          <w:sz w:val="28"/>
          <w:szCs w:val="28"/>
        </w:rPr>
        <w:t xml:space="preserve">-500-1500-100 имеет на 5-10 дБ более высокие значения эффективности </w:t>
      </w:r>
      <w:proofErr w:type="spellStart"/>
      <w:r w:rsidRPr="005723AE">
        <w:rPr>
          <w:rFonts w:ascii="Times New Roman" w:eastAsiaTheme="minorEastAsia" w:hAnsi="Times New Roman"/>
          <w:sz w:val="28"/>
          <w:szCs w:val="28"/>
        </w:rPr>
        <w:t>шумоглушения</w:t>
      </w:r>
      <w:proofErr w:type="spellEnd"/>
      <w:r w:rsidRPr="005723AE">
        <w:rPr>
          <w:rFonts w:ascii="Times New Roman" w:eastAsiaTheme="minorEastAsia" w:hAnsi="Times New Roman"/>
          <w:sz w:val="28"/>
          <w:szCs w:val="28"/>
        </w:rPr>
        <w:t xml:space="preserve"> в области высоких частот, хотя и несколько (на 1-5 дБ) уступает ему в эффективности на низких частотах. Оба глушителя характеризуются примерно одинаковой величиной аэродинамического сопротивления (при объемном расходе 7200 м</w:t>
      </w:r>
      <w:r w:rsidRPr="005723AE">
        <w:rPr>
          <w:rFonts w:ascii="Times New Roman" w:eastAsiaTheme="minorEastAsia" w:hAnsi="Times New Roman"/>
          <w:sz w:val="28"/>
          <w:szCs w:val="28"/>
          <w:vertAlign w:val="superscript"/>
        </w:rPr>
        <w:t>3</w:t>
      </w:r>
      <w:r w:rsidRPr="005723AE">
        <w:rPr>
          <w:rFonts w:ascii="Times New Roman" w:eastAsiaTheme="minorEastAsia" w:hAnsi="Times New Roman"/>
          <w:sz w:val="28"/>
          <w:szCs w:val="28"/>
        </w:rPr>
        <w:t xml:space="preserve">/ч перепад давления составляет  у </w:t>
      </w:r>
      <w:r w:rsidRPr="005723AE">
        <w:rPr>
          <w:rFonts w:ascii="Times New Roman" w:eastAsiaTheme="minorEastAsia" w:hAnsi="Times New Roman"/>
          <w:sz w:val="28"/>
          <w:szCs w:val="28"/>
          <w:lang w:val="en-US"/>
        </w:rPr>
        <w:t>SLGPU</w:t>
      </w:r>
      <w:r w:rsidRPr="005723AE">
        <w:rPr>
          <w:rFonts w:ascii="Times New Roman" w:eastAsiaTheme="minorEastAsia" w:hAnsi="Times New Roman"/>
          <w:sz w:val="28"/>
          <w:szCs w:val="28"/>
        </w:rPr>
        <w:t xml:space="preserve">-500-1500-100  35 Па, а у </w:t>
      </w:r>
      <w:r w:rsidRPr="005723AE">
        <w:rPr>
          <w:rFonts w:ascii="Times New Roman" w:eastAsiaTheme="minorEastAsia" w:hAnsi="Times New Roman"/>
          <w:sz w:val="28"/>
          <w:szCs w:val="28"/>
          <w:lang w:val="en-US"/>
        </w:rPr>
        <w:t>SLBGU</w:t>
      </w:r>
      <w:r w:rsidRPr="005723AE">
        <w:rPr>
          <w:rFonts w:ascii="Times New Roman" w:eastAsiaTheme="minorEastAsia" w:hAnsi="Times New Roman"/>
          <w:sz w:val="28"/>
          <w:szCs w:val="28"/>
        </w:rPr>
        <w:t>-500-1500-100 37  Па).</w:t>
      </w:r>
    </w:p>
    <w:p w:rsidR="00907F2F" w:rsidRPr="005723AE" w:rsidRDefault="00907F2F" w:rsidP="00907F2F">
      <w:pPr>
        <w:spacing w:after="0" w:line="360" w:lineRule="auto"/>
        <w:ind w:firstLine="709"/>
        <w:jc w:val="both"/>
        <w:rPr>
          <w:rFonts w:ascii="Times New Roman" w:eastAsiaTheme="minorEastAsia" w:hAnsi="Times New Roman"/>
          <w:sz w:val="28"/>
          <w:szCs w:val="28"/>
        </w:rPr>
      </w:pPr>
      <w:r w:rsidRPr="005723AE">
        <w:rPr>
          <w:rFonts w:ascii="Times New Roman" w:eastAsiaTheme="minorEastAsia" w:hAnsi="Times New Roman"/>
          <w:sz w:val="28"/>
          <w:szCs w:val="28"/>
        </w:rPr>
        <w:t xml:space="preserve">Глушитель  </w:t>
      </w:r>
      <w:r w:rsidRPr="005723AE">
        <w:rPr>
          <w:rFonts w:ascii="Times New Roman" w:eastAsiaTheme="minorEastAsia" w:hAnsi="Times New Roman"/>
          <w:sz w:val="28"/>
          <w:szCs w:val="28"/>
          <w:lang w:val="en-US"/>
        </w:rPr>
        <w:t>SLGPU</w:t>
      </w:r>
      <w:r w:rsidRPr="005723AE">
        <w:rPr>
          <w:rFonts w:ascii="Times New Roman" w:eastAsiaTheme="minorEastAsia" w:hAnsi="Times New Roman"/>
          <w:sz w:val="28"/>
          <w:szCs w:val="28"/>
        </w:rPr>
        <w:t xml:space="preserve">-800-1500-100 (с цилиндрической вставкой)  имеет на 2-20 дБ более высокие значения эффективности во всем частотном диапазоне по сравнению с глушителем </w:t>
      </w:r>
      <w:r w:rsidRPr="005723AE">
        <w:rPr>
          <w:rFonts w:ascii="Times New Roman" w:eastAsiaTheme="minorEastAsia" w:hAnsi="Times New Roman"/>
          <w:sz w:val="28"/>
          <w:szCs w:val="28"/>
          <w:lang w:val="en-US"/>
        </w:rPr>
        <w:t>SLBGU</w:t>
      </w:r>
      <w:r w:rsidRPr="005723AE">
        <w:rPr>
          <w:rFonts w:ascii="Times New Roman" w:eastAsiaTheme="minorEastAsia" w:hAnsi="Times New Roman"/>
          <w:sz w:val="28"/>
          <w:szCs w:val="28"/>
        </w:rPr>
        <w:t>-800-1500-100, но при этом характеризуется  и большей величиной аэродинамического сопротивления  (при объемном расходе 18000 м</w:t>
      </w:r>
      <w:r w:rsidRPr="005723AE">
        <w:rPr>
          <w:rFonts w:ascii="Times New Roman" w:eastAsiaTheme="minorEastAsia" w:hAnsi="Times New Roman"/>
          <w:sz w:val="28"/>
          <w:szCs w:val="28"/>
          <w:vertAlign w:val="superscript"/>
        </w:rPr>
        <w:t>3</w:t>
      </w:r>
      <w:r w:rsidRPr="005723AE">
        <w:rPr>
          <w:rFonts w:ascii="Times New Roman" w:eastAsiaTheme="minorEastAsia" w:hAnsi="Times New Roman"/>
          <w:sz w:val="28"/>
          <w:szCs w:val="28"/>
        </w:rPr>
        <w:t xml:space="preserve">/ч перепад давления составляет 25 Па и 15 Па соответственно). </w:t>
      </w:r>
    </w:p>
    <w:p w:rsidR="00907F2F" w:rsidRPr="005723AE" w:rsidRDefault="00907F2F" w:rsidP="00907F2F">
      <w:pPr>
        <w:spacing w:after="0" w:line="360" w:lineRule="auto"/>
        <w:ind w:firstLine="709"/>
        <w:jc w:val="both"/>
        <w:rPr>
          <w:rFonts w:ascii="Times New Roman" w:hAnsi="Times New Roman"/>
          <w:sz w:val="28"/>
          <w:szCs w:val="28"/>
        </w:rPr>
      </w:pPr>
      <w:r w:rsidRPr="005723AE">
        <w:rPr>
          <w:rFonts w:ascii="Times New Roman" w:eastAsiaTheme="minorEastAsia" w:hAnsi="Times New Roman"/>
          <w:sz w:val="28"/>
          <w:szCs w:val="28"/>
        </w:rPr>
        <w:t xml:space="preserve">Таким образом, можно сделать вывод об отсутствии однозначного преимущества у какого-то типа глушителя. На малых диаметрах глушители с цилиндрической вставкой имеют меньшую величину аэродинамического сопротивления, но при этом характеризуются и более низкими значениями эффективности по сравнению с глушителями с плоской вставкой. При больших диаметрах входного патрубка картина меняется на противоположную. При этом следует учитывать, что при малых диаметрах входного патрубка, хотя глушители с цилиндрической вставкой имеют и меньшие значения эффективности по сравнению с глушителями с плоской вставкой, но сами эти значения, особенно на высоких частотах, имеют достаточно большую величину, достаточную для практических целей </w:t>
      </w:r>
      <w:proofErr w:type="spellStart"/>
      <w:r w:rsidRPr="005723AE">
        <w:rPr>
          <w:rFonts w:ascii="Times New Roman" w:eastAsiaTheme="minorEastAsia" w:hAnsi="Times New Roman"/>
          <w:sz w:val="28"/>
          <w:szCs w:val="28"/>
        </w:rPr>
        <w:t>шумоглушения</w:t>
      </w:r>
      <w:proofErr w:type="spellEnd"/>
      <w:r w:rsidRPr="005723AE">
        <w:rPr>
          <w:rFonts w:ascii="Times New Roman" w:eastAsiaTheme="minorEastAsia" w:hAnsi="Times New Roman"/>
          <w:sz w:val="28"/>
          <w:szCs w:val="28"/>
        </w:rPr>
        <w:t xml:space="preserve">. </w:t>
      </w:r>
      <w:r w:rsidRPr="005723AE">
        <w:rPr>
          <w:rFonts w:ascii="Times New Roman" w:hAnsi="Times New Roman"/>
          <w:sz w:val="28"/>
          <w:szCs w:val="28"/>
        </w:rPr>
        <w:t xml:space="preserve">Следует также помнить, что эффект </w:t>
      </w:r>
      <w:proofErr w:type="spellStart"/>
      <w:r w:rsidRPr="005723AE">
        <w:rPr>
          <w:rFonts w:ascii="Times New Roman" w:hAnsi="Times New Roman"/>
          <w:sz w:val="28"/>
          <w:szCs w:val="28"/>
        </w:rPr>
        <w:t>шумоглушения</w:t>
      </w:r>
      <w:proofErr w:type="spellEnd"/>
      <w:r w:rsidRPr="005723AE">
        <w:rPr>
          <w:rFonts w:ascii="Times New Roman" w:hAnsi="Times New Roman"/>
          <w:sz w:val="28"/>
          <w:szCs w:val="28"/>
        </w:rPr>
        <w:t xml:space="preserve"> лимитируется, как собственным </w:t>
      </w:r>
      <w:proofErr w:type="spellStart"/>
      <w:r w:rsidRPr="005723AE">
        <w:rPr>
          <w:rFonts w:ascii="Times New Roman" w:hAnsi="Times New Roman"/>
          <w:sz w:val="28"/>
          <w:szCs w:val="28"/>
        </w:rPr>
        <w:t>шумообразованием</w:t>
      </w:r>
      <w:proofErr w:type="spellEnd"/>
      <w:r w:rsidRPr="005723AE">
        <w:rPr>
          <w:rFonts w:ascii="Times New Roman" w:hAnsi="Times New Roman"/>
          <w:sz w:val="28"/>
          <w:szCs w:val="28"/>
        </w:rPr>
        <w:t xml:space="preserve"> при прохождении потока воздуха через глушитель со вставкой, так и наличием обходных путей передачи звука, например по кожуху и перфорированной трубе. (То есть чрезмерно высокие значения эффективности не могут быть реализованы на практике).  Необходимо также помнить, что установка глушителей с цилиндрической вставкой в непосредственной близости от осевого вентилятора позволяет несколько уменьшить потери давления. </w:t>
      </w:r>
    </w:p>
    <w:p w:rsidR="00907F2F" w:rsidRPr="005723AE" w:rsidRDefault="00907F2F" w:rsidP="00907F2F">
      <w:pPr>
        <w:spacing w:line="360" w:lineRule="auto"/>
        <w:ind w:firstLine="709"/>
        <w:jc w:val="both"/>
        <w:rPr>
          <w:rFonts w:ascii="Times New Roman" w:eastAsiaTheme="minorEastAsia" w:hAnsi="Times New Roman"/>
          <w:sz w:val="28"/>
          <w:szCs w:val="28"/>
        </w:rPr>
      </w:pPr>
      <w:r w:rsidRPr="005723AE">
        <w:rPr>
          <w:rFonts w:ascii="Times New Roman" w:eastAsiaTheme="minorEastAsia" w:hAnsi="Times New Roman"/>
          <w:sz w:val="28"/>
          <w:szCs w:val="28"/>
        </w:rPr>
        <w:t xml:space="preserve">Фирма </w:t>
      </w:r>
      <w:proofErr w:type="spellStart"/>
      <w:r w:rsidRPr="005723AE">
        <w:rPr>
          <w:rFonts w:ascii="Times New Roman" w:eastAsiaTheme="minorEastAsia" w:hAnsi="Times New Roman"/>
          <w:sz w:val="28"/>
          <w:szCs w:val="28"/>
          <w:lang w:val="en-US"/>
        </w:rPr>
        <w:t>Systemair</w:t>
      </w:r>
      <w:proofErr w:type="spellEnd"/>
      <w:r w:rsidRPr="005723AE">
        <w:rPr>
          <w:rFonts w:ascii="Times New Roman" w:eastAsiaTheme="minorEastAsia" w:hAnsi="Times New Roman"/>
          <w:sz w:val="28"/>
          <w:szCs w:val="28"/>
        </w:rPr>
        <w:t xml:space="preserve"> выпускает один тип глушителей с плоской вставкой - </w:t>
      </w:r>
      <w:r w:rsidRPr="005723AE">
        <w:rPr>
          <w:rFonts w:ascii="Times New Roman" w:eastAsiaTheme="minorEastAsia" w:hAnsi="Times New Roman"/>
          <w:sz w:val="28"/>
          <w:szCs w:val="28"/>
          <w:lang w:val="en-US"/>
        </w:rPr>
        <w:t>LDC</w:t>
      </w:r>
      <w:r w:rsidRPr="005723AE">
        <w:rPr>
          <w:rFonts w:ascii="Times New Roman" w:eastAsiaTheme="minorEastAsia" w:hAnsi="Times New Roman"/>
          <w:sz w:val="28"/>
          <w:szCs w:val="28"/>
        </w:rPr>
        <w:t>-</w:t>
      </w:r>
      <w:r w:rsidRPr="005723AE">
        <w:rPr>
          <w:rFonts w:ascii="Times New Roman" w:eastAsiaTheme="minorEastAsia" w:hAnsi="Times New Roman"/>
          <w:sz w:val="28"/>
          <w:szCs w:val="28"/>
          <w:lang w:val="en-US"/>
        </w:rPr>
        <w:t>B</w:t>
      </w:r>
      <w:r w:rsidRPr="005723AE">
        <w:rPr>
          <w:rFonts w:ascii="Times New Roman" w:eastAsiaTheme="minorEastAsia" w:hAnsi="Times New Roman"/>
          <w:sz w:val="28"/>
          <w:szCs w:val="28"/>
        </w:rPr>
        <w:t xml:space="preserve"> (4 типоразмера) и один тип глушителей с цилиндрической вставкой – </w:t>
      </w:r>
      <w:r w:rsidRPr="005723AE">
        <w:rPr>
          <w:rFonts w:ascii="Times New Roman" w:eastAsiaTheme="minorEastAsia" w:hAnsi="Times New Roman"/>
          <w:sz w:val="28"/>
          <w:szCs w:val="28"/>
          <w:lang w:val="en-US"/>
        </w:rPr>
        <w:t>HP</w:t>
      </w:r>
      <w:r w:rsidRPr="005723AE">
        <w:rPr>
          <w:rFonts w:ascii="Times New Roman" w:eastAsiaTheme="minorEastAsia" w:hAnsi="Times New Roman"/>
          <w:sz w:val="28"/>
          <w:szCs w:val="28"/>
        </w:rPr>
        <w:t xml:space="preserve"> (30 типоразмеров). Сравнивать будем глушители </w:t>
      </w:r>
      <w:r w:rsidRPr="005723AE">
        <w:rPr>
          <w:rFonts w:ascii="Times New Roman" w:eastAsiaTheme="minorEastAsia" w:hAnsi="Times New Roman"/>
          <w:sz w:val="28"/>
          <w:szCs w:val="28"/>
          <w:lang w:val="en-US"/>
        </w:rPr>
        <w:t>LDC</w:t>
      </w:r>
      <w:r w:rsidRPr="005723AE">
        <w:rPr>
          <w:rFonts w:ascii="Times New Roman" w:eastAsiaTheme="minorEastAsia" w:hAnsi="Times New Roman"/>
          <w:sz w:val="28"/>
          <w:szCs w:val="28"/>
        </w:rPr>
        <w:t>-</w:t>
      </w:r>
      <w:r w:rsidRPr="005723AE">
        <w:rPr>
          <w:rFonts w:ascii="Times New Roman" w:eastAsiaTheme="minorEastAsia" w:hAnsi="Times New Roman"/>
          <w:sz w:val="28"/>
          <w:szCs w:val="28"/>
          <w:lang w:val="en-US"/>
        </w:rPr>
        <w:t>B</w:t>
      </w:r>
      <w:r w:rsidRPr="005723AE">
        <w:rPr>
          <w:rFonts w:ascii="Times New Roman" w:eastAsiaTheme="minorEastAsia" w:hAnsi="Times New Roman"/>
          <w:sz w:val="28"/>
          <w:szCs w:val="28"/>
        </w:rPr>
        <w:t xml:space="preserve"> 400-120 и </w:t>
      </w:r>
      <w:r w:rsidRPr="005723AE">
        <w:rPr>
          <w:rFonts w:ascii="Times New Roman" w:eastAsiaTheme="minorEastAsia" w:hAnsi="Times New Roman"/>
          <w:sz w:val="28"/>
          <w:szCs w:val="28"/>
          <w:lang w:val="en-US"/>
        </w:rPr>
        <w:t>HP</w:t>
      </w:r>
      <w:r w:rsidRPr="005723AE">
        <w:rPr>
          <w:rFonts w:ascii="Times New Roman" w:eastAsiaTheme="minorEastAsia" w:hAnsi="Times New Roman"/>
          <w:sz w:val="28"/>
          <w:szCs w:val="28"/>
        </w:rPr>
        <w:t xml:space="preserve"> 630 2</w:t>
      </w:r>
      <w:r w:rsidRPr="005723AE">
        <w:rPr>
          <w:rFonts w:ascii="Times New Roman" w:eastAsiaTheme="minorEastAsia" w:hAnsi="Times New Roman"/>
          <w:sz w:val="28"/>
          <w:szCs w:val="28"/>
          <w:lang w:val="en-US"/>
        </w:rPr>
        <w:t>D</w:t>
      </w:r>
      <w:r w:rsidRPr="005723AE">
        <w:rPr>
          <w:rFonts w:ascii="Times New Roman" w:eastAsiaTheme="minorEastAsia" w:hAnsi="Times New Roman"/>
          <w:sz w:val="28"/>
          <w:szCs w:val="28"/>
        </w:rPr>
        <w:t xml:space="preserve"> </w:t>
      </w:r>
      <w:r w:rsidRPr="005723AE">
        <w:rPr>
          <w:rFonts w:ascii="Times New Roman" w:eastAsiaTheme="minorEastAsia" w:hAnsi="Times New Roman"/>
          <w:sz w:val="28"/>
          <w:szCs w:val="28"/>
          <w:lang w:val="en-US"/>
        </w:rPr>
        <w:t>c</w:t>
      </w:r>
      <w:r w:rsidRPr="005723AE">
        <w:rPr>
          <w:rFonts w:ascii="Times New Roman" w:eastAsiaTheme="minorEastAsia" w:hAnsi="Times New Roman"/>
          <w:sz w:val="28"/>
          <w:szCs w:val="28"/>
        </w:rPr>
        <w:t xml:space="preserve"> диаметром входного патрубка 630 мм и длиной 1200 и 1260 мм соответственно. Результаты такого сравнения акустической эфф</w:t>
      </w:r>
      <w:r>
        <w:rPr>
          <w:rFonts w:ascii="Times New Roman" w:eastAsiaTheme="minorEastAsia" w:hAnsi="Times New Roman"/>
          <w:sz w:val="28"/>
          <w:szCs w:val="28"/>
        </w:rPr>
        <w:t>ективности приведены в таблице 3</w:t>
      </w:r>
      <w:r w:rsidRPr="005723AE">
        <w:rPr>
          <w:rFonts w:ascii="Times New Roman" w:eastAsiaTheme="minorEastAsia" w:hAnsi="Times New Roman"/>
          <w:sz w:val="28"/>
          <w:szCs w:val="28"/>
        </w:rPr>
        <w:t>.</w:t>
      </w:r>
    </w:p>
    <w:p w:rsidR="00907F2F" w:rsidRPr="005723AE" w:rsidRDefault="00907F2F" w:rsidP="00907F2F">
      <w:pPr>
        <w:pStyle w:val="a8"/>
        <w:ind w:left="450"/>
        <w:jc w:val="center"/>
        <w:rPr>
          <w:rFonts w:ascii="Times New Roman" w:hAnsi="Times New Roman" w:cs="Times New Roman"/>
          <w:sz w:val="28"/>
          <w:szCs w:val="28"/>
        </w:rPr>
      </w:pPr>
      <w:r w:rsidRPr="00055C11">
        <w:rPr>
          <w:rFonts w:ascii="Times New Roman" w:hAnsi="Times New Roman" w:cs="Times New Roman"/>
          <w:sz w:val="28"/>
          <w:szCs w:val="28"/>
        </w:rPr>
        <w:t xml:space="preserve">Таблица </w:t>
      </w:r>
      <w:r>
        <w:rPr>
          <w:rFonts w:ascii="Times New Roman" w:hAnsi="Times New Roman" w:cs="Times New Roman"/>
          <w:sz w:val="28"/>
          <w:szCs w:val="28"/>
        </w:rPr>
        <w:t xml:space="preserve">3 - </w:t>
      </w:r>
      <w:r w:rsidRPr="005723AE">
        <w:rPr>
          <w:rFonts w:ascii="Times New Roman" w:hAnsi="Times New Roman" w:cs="Times New Roman"/>
          <w:sz w:val="28"/>
          <w:szCs w:val="28"/>
        </w:rPr>
        <w:t xml:space="preserve">Эффективность </w:t>
      </w:r>
      <w:proofErr w:type="spellStart"/>
      <w:r w:rsidRPr="005723AE">
        <w:rPr>
          <w:rFonts w:ascii="Times New Roman" w:hAnsi="Times New Roman" w:cs="Times New Roman"/>
          <w:sz w:val="28"/>
          <w:szCs w:val="28"/>
        </w:rPr>
        <w:t>шумоглушения</w:t>
      </w:r>
      <w:proofErr w:type="spellEnd"/>
      <w:r w:rsidRPr="005723AE">
        <w:rPr>
          <w:rFonts w:ascii="Times New Roman" w:hAnsi="Times New Roman" w:cs="Times New Roman"/>
          <w:sz w:val="28"/>
          <w:szCs w:val="28"/>
        </w:rPr>
        <w:t xml:space="preserve"> глушителей шума </w:t>
      </w:r>
      <w:r w:rsidRPr="005723AE">
        <w:rPr>
          <w:rFonts w:ascii="Times New Roman" w:eastAsiaTheme="minorEastAsia" w:hAnsi="Times New Roman" w:cs="Times New Roman"/>
          <w:sz w:val="28"/>
          <w:szCs w:val="28"/>
          <w:lang w:val="en-US"/>
        </w:rPr>
        <w:t>HP</w:t>
      </w:r>
      <w:r w:rsidRPr="005723AE">
        <w:rPr>
          <w:rFonts w:ascii="Times New Roman" w:eastAsiaTheme="minorEastAsia" w:hAnsi="Times New Roman" w:cs="Times New Roman"/>
          <w:sz w:val="28"/>
          <w:szCs w:val="28"/>
        </w:rPr>
        <w:t xml:space="preserve"> 630 2</w:t>
      </w:r>
      <w:r w:rsidRPr="005723AE">
        <w:rPr>
          <w:rFonts w:ascii="Times New Roman" w:eastAsiaTheme="minorEastAsia" w:hAnsi="Times New Roman" w:cs="Times New Roman"/>
          <w:sz w:val="28"/>
          <w:szCs w:val="28"/>
          <w:lang w:val="en-US"/>
        </w:rPr>
        <w:t>D</w:t>
      </w:r>
      <w:r w:rsidRPr="005723AE">
        <w:rPr>
          <w:rFonts w:ascii="Times New Roman" w:eastAsiaTheme="minorEastAsia" w:hAnsi="Times New Roman" w:cs="Times New Roman"/>
          <w:sz w:val="28"/>
          <w:szCs w:val="28"/>
        </w:rPr>
        <w:t xml:space="preserve"> и </w:t>
      </w:r>
      <w:r w:rsidRPr="005723AE">
        <w:rPr>
          <w:rFonts w:ascii="Times New Roman" w:eastAsiaTheme="minorEastAsia" w:hAnsi="Times New Roman" w:cs="Times New Roman"/>
          <w:sz w:val="28"/>
          <w:szCs w:val="28"/>
          <w:lang w:val="en-US"/>
        </w:rPr>
        <w:t>LDC</w:t>
      </w:r>
      <w:r w:rsidRPr="005723AE">
        <w:rPr>
          <w:rFonts w:ascii="Times New Roman" w:eastAsiaTheme="minorEastAsia" w:hAnsi="Times New Roman" w:cs="Times New Roman"/>
          <w:sz w:val="28"/>
          <w:szCs w:val="28"/>
        </w:rPr>
        <w:t>-</w:t>
      </w:r>
      <w:r w:rsidRPr="005723AE">
        <w:rPr>
          <w:rFonts w:ascii="Times New Roman" w:eastAsiaTheme="minorEastAsia" w:hAnsi="Times New Roman" w:cs="Times New Roman"/>
          <w:sz w:val="28"/>
          <w:szCs w:val="28"/>
          <w:lang w:val="en-US"/>
        </w:rPr>
        <w:t>B</w:t>
      </w:r>
      <w:r w:rsidRPr="005723AE">
        <w:rPr>
          <w:rFonts w:ascii="Times New Roman" w:eastAsiaTheme="minorEastAsia" w:hAnsi="Times New Roman" w:cs="Times New Roman"/>
          <w:sz w:val="28"/>
          <w:szCs w:val="28"/>
        </w:rPr>
        <w:t xml:space="preserve"> 400-120 фирмы </w:t>
      </w:r>
      <w:proofErr w:type="spellStart"/>
      <w:r w:rsidRPr="005723AE">
        <w:rPr>
          <w:rFonts w:ascii="Times New Roman" w:eastAsiaTheme="minorEastAsia" w:hAnsi="Times New Roman" w:cs="Times New Roman"/>
          <w:sz w:val="28"/>
          <w:szCs w:val="28"/>
          <w:lang w:val="en-US"/>
        </w:rPr>
        <w:t>Systemair</w:t>
      </w:r>
      <w:proofErr w:type="spellEnd"/>
      <w:r>
        <w:rPr>
          <w:rFonts w:ascii="Times New Roman" w:eastAsiaTheme="minorEastAsia" w:hAnsi="Times New Roman" w:cs="Times New Roman"/>
          <w:sz w:val="28"/>
          <w:szCs w:val="28"/>
        </w:rPr>
        <w:t>.</w:t>
      </w:r>
    </w:p>
    <w:tbl>
      <w:tblPr>
        <w:tblW w:w="9446" w:type="dxa"/>
        <w:jc w:val="center"/>
        <w:tblInd w:w="-2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702"/>
        <w:gridCol w:w="702"/>
        <w:gridCol w:w="702"/>
        <w:gridCol w:w="703"/>
        <w:gridCol w:w="702"/>
        <w:gridCol w:w="702"/>
        <w:gridCol w:w="702"/>
        <w:gridCol w:w="703"/>
      </w:tblGrid>
      <w:tr w:rsidR="00907F2F" w:rsidRPr="00160F4A" w:rsidTr="00C24E37">
        <w:trPr>
          <w:cantSplit/>
          <w:trHeight w:val="599"/>
          <w:jc w:val="center"/>
        </w:trPr>
        <w:tc>
          <w:tcPr>
            <w:tcW w:w="3828" w:type="dxa"/>
            <w:vMerge w:val="restart"/>
            <w:vAlign w:val="center"/>
          </w:tcPr>
          <w:p w:rsidR="00907F2F" w:rsidRPr="0085053B" w:rsidRDefault="00907F2F" w:rsidP="00C24E37">
            <w:pPr>
              <w:spacing w:after="0" w:line="240" w:lineRule="auto"/>
              <w:ind w:firstLine="3600"/>
              <w:jc w:val="center"/>
              <w:rPr>
                <w:rFonts w:ascii="Times New Roman" w:hAnsi="Times New Roman"/>
                <w:sz w:val="28"/>
                <w:szCs w:val="28"/>
              </w:rPr>
            </w:pPr>
          </w:p>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Типоразмер глушителя</w:t>
            </w:r>
          </w:p>
        </w:tc>
        <w:tc>
          <w:tcPr>
            <w:tcW w:w="5618" w:type="dxa"/>
            <w:gridSpan w:val="8"/>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Среднегеометрические частоты октавных полос, Гц</w:t>
            </w:r>
          </w:p>
        </w:tc>
      </w:tr>
      <w:tr w:rsidR="00907F2F" w:rsidTr="00C24E37">
        <w:trPr>
          <w:cantSplit/>
          <w:trHeight w:val="966"/>
          <w:jc w:val="center"/>
        </w:trPr>
        <w:tc>
          <w:tcPr>
            <w:tcW w:w="3828" w:type="dxa"/>
            <w:vMerge/>
          </w:tcPr>
          <w:p w:rsidR="00907F2F" w:rsidRPr="0085053B" w:rsidRDefault="00907F2F" w:rsidP="00C24E37">
            <w:pPr>
              <w:spacing w:after="0" w:line="240" w:lineRule="auto"/>
              <w:jc w:val="both"/>
              <w:rPr>
                <w:rFonts w:ascii="Times New Roman" w:hAnsi="Times New Roman"/>
                <w:sz w:val="28"/>
                <w:szCs w:val="28"/>
              </w:rPr>
            </w:pPr>
          </w:p>
        </w:tc>
        <w:tc>
          <w:tcPr>
            <w:tcW w:w="702" w:type="dxa"/>
            <w:textDirection w:val="btLr"/>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63</w:t>
            </w:r>
          </w:p>
        </w:tc>
        <w:tc>
          <w:tcPr>
            <w:tcW w:w="702" w:type="dxa"/>
            <w:textDirection w:val="btLr"/>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125</w:t>
            </w:r>
          </w:p>
        </w:tc>
        <w:tc>
          <w:tcPr>
            <w:tcW w:w="702" w:type="dxa"/>
            <w:textDirection w:val="btLr"/>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250</w:t>
            </w:r>
          </w:p>
        </w:tc>
        <w:tc>
          <w:tcPr>
            <w:tcW w:w="703" w:type="dxa"/>
            <w:textDirection w:val="btLr"/>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500</w:t>
            </w:r>
          </w:p>
        </w:tc>
        <w:tc>
          <w:tcPr>
            <w:tcW w:w="702" w:type="dxa"/>
            <w:textDirection w:val="btLr"/>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1000</w:t>
            </w:r>
          </w:p>
        </w:tc>
        <w:tc>
          <w:tcPr>
            <w:tcW w:w="702" w:type="dxa"/>
            <w:textDirection w:val="btLr"/>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2000</w:t>
            </w:r>
          </w:p>
        </w:tc>
        <w:tc>
          <w:tcPr>
            <w:tcW w:w="702" w:type="dxa"/>
            <w:textDirection w:val="btLr"/>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4000</w:t>
            </w:r>
          </w:p>
        </w:tc>
        <w:tc>
          <w:tcPr>
            <w:tcW w:w="703" w:type="dxa"/>
            <w:textDirection w:val="btLr"/>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8000</w:t>
            </w:r>
          </w:p>
        </w:tc>
      </w:tr>
      <w:tr w:rsidR="00907F2F" w:rsidTr="00C24E37">
        <w:trPr>
          <w:cantSplit/>
          <w:trHeight w:val="387"/>
          <w:jc w:val="center"/>
        </w:trPr>
        <w:tc>
          <w:tcPr>
            <w:tcW w:w="3828" w:type="dxa"/>
            <w:vMerge/>
          </w:tcPr>
          <w:p w:rsidR="00907F2F" w:rsidRPr="0085053B" w:rsidRDefault="00907F2F" w:rsidP="00C24E37">
            <w:pPr>
              <w:spacing w:after="0" w:line="240" w:lineRule="auto"/>
              <w:jc w:val="both"/>
              <w:rPr>
                <w:rFonts w:ascii="Times New Roman" w:hAnsi="Times New Roman"/>
                <w:sz w:val="28"/>
                <w:szCs w:val="28"/>
              </w:rPr>
            </w:pPr>
          </w:p>
        </w:tc>
        <w:tc>
          <w:tcPr>
            <w:tcW w:w="5618" w:type="dxa"/>
            <w:gridSpan w:val="8"/>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 xml:space="preserve">Эффективность </w:t>
            </w:r>
            <w:proofErr w:type="spellStart"/>
            <w:r w:rsidRPr="0085053B">
              <w:rPr>
                <w:rFonts w:ascii="Times New Roman" w:hAnsi="Times New Roman"/>
                <w:sz w:val="28"/>
                <w:szCs w:val="28"/>
              </w:rPr>
              <w:t>шумоглушения</w:t>
            </w:r>
            <w:proofErr w:type="spellEnd"/>
            <w:r w:rsidRPr="0085053B">
              <w:rPr>
                <w:rFonts w:ascii="Times New Roman" w:hAnsi="Times New Roman"/>
                <w:sz w:val="28"/>
                <w:szCs w:val="28"/>
              </w:rPr>
              <w:t xml:space="preserve">, </w:t>
            </w:r>
            <w:proofErr w:type="spellStart"/>
            <w:r w:rsidRPr="0085053B">
              <w:rPr>
                <w:rFonts w:ascii="Times New Roman" w:hAnsi="Times New Roman"/>
                <w:sz w:val="28"/>
                <w:szCs w:val="28"/>
                <w:lang w:val="en-US"/>
              </w:rPr>
              <w:t>Δl</w:t>
            </w:r>
            <w:proofErr w:type="spellEnd"/>
            <w:r w:rsidRPr="0085053B">
              <w:rPr>
                <w:rFonts w:ascii="Times New Roman" w:hAnsi="Times New Roman"/>
                <w:sz w:val="28"/>
                <w:szCs w:val="28"/>
                <w:vertAlign w:val="subscript"/>
              </w:rPr>
              <w:t>1,</w:t>
            </w:r>
            <w:r w:rsidRPr="0085053B">
              <w:rPr>
                <w:rFonts w:ascii="Times New Roman" w:hAnsi="Times New Roman"/>
                <w:sz w:val="28"/>
                <w:szCs w:val="28"/>
              </w:rPr>
              <w:t xml:space="preserve"> дБ</w:t>
            </w:r>
          </w:p>
        </w:tc>
      </w:tr>
      <w:tr w:rsidR="00907F2F" w:rsidRPr="008562AE" w:rsidTr="00C24E37">
        <w:trPr>
          <w:trHeight w:val="599"/>
          <w:jc w:val="center"/>
        </w:trPr>
        <w:tc>
          <w:tcPr>
            <w:tcW w:w="3828" w:type="dxa"/>
            <w:shd w:val="clear" w:color="auto" w:fill="auto"/>
            <w:vAlign w:val="center"/>
          </w:tcPr>
          <w:p w:rsidR="00907F2F" w:rsidRPr="0085053B" w:rsidRDefault="00907F2F" w:rsidP="00C24E37">
            <w:pPr>
              <w:spacing w:after="0" w:line="240" w:lineRule="auto"/>
              <w:jc w:val="center"/>
              <w:rPr>
                <w:rFonts w:ascii="Times New Roman" w:eastAsiaTheme="minorEastAsia" w:hAnsi="Times New Roman"/>
                <w:sz w:val="28"/>
                <w:szCs w:val="28"/>
              </w:rPr>
            </w:pPr>
            <w:r w:rsidRPr="0085053B">
              <w:rPr>
                <w:rFonts w:ascii="Times New Roman" w:eastAsiaTheme="minorEastAsia" w:hAnsi="Times New Roman"/>
                <w:sz w:val="28"/>
                <w:szCs w:val="28"/>
                <w:lang w:val="en-US"/>
              </w:rPr>
              <w:t>HP</w:t>
            </w:r>
            <w:r w:rsidRPr="0085053B">
              <w:rPr>
                <w:rFonts w:ascii="Times New Roman" w:eastAsiaTheme="minorEastAsia" w:hAnsi="Times New Roman"/>
                <w:sz w:val="28"/>
                <w:szCs w:val="28"/>
              </w:rPr>
              <w:t xml:space="preserve"> 630 2</w:t>
            </w:r>
            <w:r w:rsidRPr="0085053B">
              <w:rPr>
                <w:rFonts w:ascii="Times New Roman" w:eastAsiaTheme="minorEastAsia" w:hAnsi="Times New Roman"/>
                <w:sz w:val="28"/>
                <w:szCs w:val="28"/>
                <w:lang w:val="en-US"/>
              </w:rPr>
              <w:t>D</w:t>
            </w:r>
          </w:p>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eastAsiaTheme="minorEastAsia" w:hAnsi="Times New Roman"/>
                <w:sz w:val="28"/>
                <w:szCs w:val="28"/>
              </w:rPr>
              <w:t>(с цилиндрической вставкой)</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5</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6</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10</w:t>
            </w:r>
          </w:p>
        </w:tc>
        <w:tc>
          <w:tcPr>
            <w:tcW w:w="703"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19</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29</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25</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21</w:t>
            </w:r>
          </w:p>
        </w:tc>
        <w:tc>
          <w:tcPr>
            <w:tcW w:w="703"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20</w:t>
            </w:r>
          </w:p>
        </w:tc>
      </w:tr>
      <w:tr w:rsidR="00907F2F" w:rsidRPr="008562AE" w:rsidTr="00C24E37">
        <w:trPr>
          <w:trHeight w:val="719"/>
          <w:jc w:val="center"/>
        </w:trPr>
        <w:tc>
          <w:tcPr>
            <w:tcW w:w="3828" w:type="dxa"/>
            <w:vAlign w:val="center"/>
          </w:tcPr>
          <w:p w:rsidR="00907F2F" w:rsidRPr="0085053B" w:rsidRDefault="00907F2F" w:rsidP="00C24E37">
            <w:pPr>
              <w:spacing w:after="0" w:line="240" w:lineRule="auto"/>
              <w:jc w:val="center"/>
              <w:rPr>
                <w:rFonts w:ascii="Times New Roman" w:eastAsiaTheme="minorEastAsia" w:hAnsi="Times New Roman"/>
                <w:sz w:val="28"/>
                <w:szCs w:val="28"/>
              </w:rPr>
            </w:pPr>
            <w:r w:rsidRPr="0085053B">
              <w:rPr>
                <w:rFonts w:ascii="Times New Roman" w:eastAsiaTheme="minorEastAsia" w:hAnsi="Times New Roman"/>
                <w:sz w:val="28"/>
                <w:szCs w:val="28"/>
                <w:lang w:val="en-US"/>
              </w:rPr>
              <w:t>LDC</w:t>
            </w:r>
            <w:r w:rsidRPr="0085053B">
              <w:rPr>
                <w:rFonts w:ascii="Times New Roman" w:eastAsiaTheme="minorEastAsia" w:hAnsi="Times New Roman"/>
                <w:sz w:val="28"/>
                <w:szCs w:val="28"/>
              </w:rPr>
              <w:t>-</w:t>
            </w:r>
            <w:r w:rsidRPr="0085053B">
              <w:rPr>
                <w:rFonts w:ascii="Times New Roman" w:eastAsiaTheme="minorEastAsia" w:hAnsi="Times New Roman"/>
                <w:sz w:val="28"/>
                <w:szCs w:val="28"/>
                <w:lang w:val="en-US"/>
              </w:rPr>
              <w:t>B</w:t>
            </w:r>
            <w:r w:rsidRPr="0085053B">
              <w:rPr>
                <w:rFonts w:ascii="Times New Roman" w:eastAsiaTheme="minorEastAsia" w:hAnsi="Times New Roman"/>
                <w:sz w:val="28"/>
                <w:szCs w:val="28"/>
              </w:rPr>
              <w:t xml:space="preserve"> 400-120 </w:t>
            </w:r>
          </w:p>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eastAsiaTheme="minorEastAsia" w:hAnsi="Times New Roman"/>
                <w:sz w:val="28"/>
                <w:szCs w:val="28"/>
              </w:rPr>
              <w:t>(с плоской вставкой)</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3</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8</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10</w:t>
            </w:r>
          </w:p>
        </w:tc>
        <w:tc>
          <w:tcPr>
            <w:tcW w:w="703"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13</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18</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18</w:t>
            </w:r>
          </w:p>
        </w:tc>
        <w:tc>
          <w:tcPr>
            <w:tcW w:w="702"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12</w:t>
            </w:r>
          </w:p>
        </w:tc>
        <w:tc>
          <w:tcPr>
            <w:tcW w:w="703" w:type="dxa"/>
            <w:shd w:val="clear" w:color="auto" w:fill="auto"/>
            <w:vAlign w:val="center"/>
          </w:tcPr>
          <w:p w:rsidR="00907F2F" w:rsidRPr="0085053B" w:rsidRDefault="00907F2F" w:rsidP="00C24E37">
            <w:pPr>
              <w:spacing w:after="0" w:line="240" w:lineRule="auto"/>
              <w:jc w:val="center"/>
              <w:rPr>
                <w:rFonts w:ascii="Times New Roman" w:hAnsi="Times New Roman"/>
                <w:sz w:val="28"/>
                <w:szCs w:val="28"/>
              </w:rPr>
            </w:pPr>
            <w:r w:rsidRPr="0085053B">
              <w:rPr>
                <w:rFonts w:ascii="Times New Roman" w:hAnsi="Times New Roman"/>
                <w:sz w:val="28"/>
                <w:szCs w:val="28"/>
              </w:rPr>
              <w:t>12</w:t>
            </w:r>
          </w:p>
        </w:tc>
      </w:tr>
    </w:tbl>
    <w:p w:rsidR="00907F2F" w:rsidRDefault="00907F2F" w:rsidP="00907F2F">
      <w:pPr>
        <w:spacing w:line="360" w:lineRule="auto"/>
        <w:jc w:val="both"/>
        <w:rPr>
          <w:rFonts w:ascii="Times New Roman" w:eastAsiaTheme="minorEastAsia" w:hAnsi="Times New Roman"/>
          <w:sz w:val="28"/>
          <w:szCs w:val="28"/>
        </w:rPr>
      </w:pPr>
    </w:p>
    <w:p w:rsidR="00907F2F" w:rsidRPr="0085053B" w:rsidRDefault="00907F2F" w:rsidP="00907F2F">
      <w:pPr>
        <w:spacing w:line="360" w:lineRule="auto"/>
        <w:ind w:firstLine="709"/>
        <w:jc w:val="both"/>
        <w:rPr>
          <w:ins w:id="1" w:author="Кочарьянц Кристина" w:date="2017-09-25T07:36:00Z"/>
          <w:rFonts w:ascii="Times New Roman" w:eastAsiaTheme="minorEastAsia" w:hAnsi="Times New Roman"/>
          <w:sz w:val="28"/>
          <w:szCs w:val="28"/>
        </w:rPr>
      </w:pPr>
      <w:r>
        <w:rPr>
          <w:rFonts w:ascii="Times New Roman" w:eastAsiaTheme="minorEastAsia" w:hAnsi="Times New Roman"/>
          <w:sz w:val="28"/>
          <w:szCs w:val="28"/>
        </w:rPr>
        <w:t>Из таблицы 3</w:t>
      </w:r>
      <w:r w:rsidRPr="0085053B">
        <w:rPr>
          <w:rFonts w:ascii="Times New Roman" w:eastAsiaTheme="minorEastAsia" w:hAnsi="Times New Roman"/>
          <w:sz w:val="28"/>
          <w:szCs w:val="28"/>
        </w:rPr>
        <w:t xml:space="preserve"> видно, что для данного типоразмера глушитель с цилиндрической вставкой имеет лучшие характеристики эффективности практически во всем частотном диапазоне. К сожалению характеристики аэродинамического сопротивления для глушителя </w:t>
      </w:r>
      <w:r w:rsidRPr="0085053B">
        <w:rPr>
          <w:rFonts w:ascii="Times New Roman" w:eastAsiaTheme="minorEastAsia" w:hAnsi="Times New Roman"/>
          <w:sz w:val="28"/>
          <w:szCs w:val="28"/>
          <w:lang w:val="en-US"/>
        </w:rPr>
        <w:t>HP</w:t>
      </w:r>
      <w:r w:rsidRPr="0085053B">
        <w:rPr>
          <w:rFonts w:ascii="Times New Roman" w:eastAsiaTheme="minorEastAsia" w:hAnsi="Times New Roman"/>
          <w:sz w:val="28"/>
          <w:szCs w:val="28"/>
        </w:rPr>
        <w:t xml:space="preserve"> 630 2</w:t>
      </w:r>
      <w:r w:rsidRPr="0085053B">
        <w:rPr>
          <w:rFonts w:ascii="Times New Roman" w:eastAsiaTheme="minorEastAsia" w:hAnsi="Times New Roman"/>
          <w:sz w:val="28"/>
          <w:szCs w:val="28"/>
          <w:lang w:val="en-US"/>
        </w:rPr>
        <w:t>D</w:t>
      </w:r>
      <w:r w:rsidRPr="0085053B">
        <w:rPr>
          <w:rFonts w:ascii="Times New Roman" w:eastAsiaTheme="minorEastAsia" w:hAnsi="Times New Roman"/>
          <w:sz w:val="28"/>
          <w:szCs w:val="28"/>
        </w:rPr>
        <w:t xml:space="preserve"> фирма не приводит. </w:t>
      </w:r>
    </w:p>
    <w:p w:rsidR="00907F2F" w:rsidRPr="0085053B" w:rsidRDefault="00907F2F" w:rsidP="00907F2F">
      <w:pPr>
        <w:spacing w:line="360" w:lineRule="auto"/>
        <w:ind w:firstLine="709"/>
        <w:jc w:val="both"/>
        <w:rPr>
          <w:rFonts w:ascii="Times New Roman" w:eastAsiaTheme="minorEastAsia" w:hAnsi="Times New Roman"/>
          <w:sz w:val="28"/>
          <w:szCs w:val="28"/>
        </w:rPr>
      </w:pPr>
      <w:r w:rsidRPr="0085053B">
        <w:rPr>
          <w:rFonts w:ascii="Times New Roman" w:hAnsi="Times New Roman"/>
          <w:sz w:val="28"/>
          <w:szCs w:val="28"/>
        </w:rPr>
        <w:t xml:space="preserve">Варьировать акустические и аэродинамические характеристики глушителя с цилиндрической вставкой, добиваясь оптимального сочетания этих параметров, можно изменяя диаметр вставки. Как уже было ранее отмечено, фирма </w:t>
      </w:r>
      <w:proofErr w:type="spellStart"/>
      <w:r w:rsidRPr="0085053B">
        <w:rPr>
          <w:rFonts w:ascii="Times New Roman" w:eastAsiaTheme="minorEastAsia" w:hAnsi="Times New Roman"/>
          <w:sz w:val="28"/>
          <w:szCs w:val="28"/>
          <w:lang w:val="en-US"/>
        </w:rPr>
        <w:t>Lindab</w:t>
      </w:r>
      <w:proofErr w:type="spellEnd"/>
      <w:r w:rsidRPr="0085053B">
        <w:rPr>
          <w:rFonts w:ascii="Times New Roman" w:eastAsiaTheme="minorEastAsia" w:hAnsi="Times New Roman"/>
          <w:sz w:val="28"/>
          <w:szCs w:val="28"/>
        </w:rPr>
        <w:t xml:space="preserve"> не приводит в своей документации значений диаметра цилиндрической вставки у различных типоразмеров глушителей.  Такие данные мы обнаружили только у фирмы </w:t>
      </w:r>
      <w:proofErr w:type="spellStart"/>
      <w:r w:rsidRPr="0085053B">
        <w:rPr>
          <w:rFonts w:ascii="Times New Roman" w:eastAsiaTheme="minorEastAsia" w:hAnsi="Times New Roman"/>
          <w:sz w:val="28"/>
          <w:szCs w:val="28"/>
          <w:lang w:val="en-US"/>
        </w:rPr>
        <w:t>Hidria</w:t>
      </w:r>
      <w:proofErr w:type="spellEnd"/>
      <w:r w:rsidRPr="0085053B">
        <w:rPr>
          <w:rFonts w:ascii="Times New Roman" w:eastAsiaTheme="minorEastAsia" w:hAnsi="Times New Roman"/>
          <w:sz w:val="28"/>
          <w:szCs w:val="28"/>
        </w:rPr>
        <w:t xml:space="preserve">. Отношение между диаметром цилиндрической вставки и диаметром присоединительного патрубка составляет 0,63,  </w:t>
      </w:r>
      <w:proofErr w:type="spellStart"/>
      <w:r w:rsidRPr="0085053B">
        <w:rPr>
          <w:rFonts w:ascii="Times New Roman" w:eastAsiaTheme="minorEastAsia" w:hAnsi="Times New Roman"/>
          <w:sz w:val="28"/>
          <w:szCs w:val="28"/>
        </w:rPr>
        <w:t>К</w:t>
      </w:r>
      <w:r w:rsidRPr="0085053B">
        <w:rPr>
          <w:rFonts w:ascii="Times New Roman" w:eastAsiaTheme="minorEastAsia" w:hAnsi="Times New Roman"/>
          <w:sz w:val="28"/>
          <w:szCs w:val="28"/>
          <w:vertAlign w:val="subscript"/>
        </w:rPr>
        <w:t>ж.с</w:t>
      </w:r>
      <w:proofErr w:type="spellEnd"/>
      <w:r w:rsidRPr="0085053B">
        <w:rPr>
          <w:rFonts w:ascii="Times New Roman" w:eastAsiaTheme="minorEastAsia" w:hAnsi="Times New Roman"/>
          <w:sz w:val="28"/>
          <w:szCs w:val="28"/>
          <w:vertAlign w:val="subscript"/>
        </w:rPr>
        <w:t>.</w:t>
      </w:r>
      <w:r w:rsidRPr="0085053B">
        <w:rPr>
          <w:rFonts w:ascii="Times New Roman" w:eastAsiaTheme="minorEastAsia" w:hAnsi="Times New Roman"/>
          <w:sz w:val="28"/>
          <w:szCs w:val="28"/>
        </w:rPr>
        <w:t xml:space="preserve"> ≈ 0,6. Отношение длины глушителя к диаметру патрубка  ≈ 1,5. Ниже в таблице 2 приведены сравнительные характеристики глушителей с цилиндрической вставкой </w:t>
      </w:r>
      <w:r w:rsidRPr="0085053B">
        <w:rPr>
          <w:rFonts w:ascii="Times New Roman" w:hAnsi="Times New Roman"/>
          <w:sz w:val="28"/>
          <w:szCs w:val="28"/>
        </w:rPr>
        <w:t xml:space="preserve">фирмы </w:t>
      </w:r>
      <w:proofErr w:type="spellStart"/>
      <w:r w:rsidRPr="0085053B">
        <w:rPr>
          <w:rFonts w:ascii="Times New Roman" w:eastAsiaTheme="minorEastAsia" w:hAnsi="Times New Roman"/>
          <w:sz w:val="28"/>
          <w:szCs w:val="28"/>
          <w:lang w:val="en-US"/>
        </w:rPr>
        <w:t>Lindab</w:t>
      </w:r>
      <w:proofErr w:type="spellEnd"/>
      <w:r w:rsidRPr="0085053B">
        <w:rPr>
          <w:rFonts w:ascii="Times New Roman" w:eastAsiaTheme="minorEastAsia" w:hAnsi="Times New Roman"/>
          <w:sz w:val="28"/>
          <w:szCs w:val="28"/>
        </w:rPr>
        <w:t xml:space="preserve"> и фирмы </w:t>
      </w:r>
      <w:proofErr w:type="spellStart"/>
      <w:r w:rsidRPr="0085053B">
        <w:rPr>
          <w:rFonts w:ascii="Times New Roman" w:eastAsiaTheme="minorEastAsia" w:hAnsi="Times New Roman"/>
          <w:sz w:val="28"/>
          <w:szCs w:val="28"/>
          <w:lang w:val="en-US"/>
        </w:rPr>
        <w:t>Hidria</w:t>
      </w:r>
      <w:proofErr w:type="spellEnd"/>
      <w:r w:rsidRPr="0085053B">
        <w:rPr>
          <w:rFonts w:ascii="Times New Roman" w:eastAsiaTheme="minorEastAsia" w:hAnsi="Times New Roman"/>
          <w:sz w:val="28"/>
          <w:szCs w:val="28"/>
        </w:rPr>
        <w:t>. При этом следует учитывать, что глушители с одинаковым диаметром патрубка несколько отличаются по длине.</w:t>
      </w:r>
    </w:p>
    <w:p w:rsidR="00907F2F" w:rsidRPr="003D0DF8" w:rsidRDefault="00907F2F" w:rsidP="00907F2F">
      <w:pPr>
        <w:pStyle w:val="a8"/>
        <w:spacing w:line="360" w:lineRule="auto"/>
        <w:ind w:left="450" w:right="424"/>
        <w:jc w:val="center"/>
        <w:rPr>
          <w:rFonts w:ascii="Times New Roman" w:eastAsiaTheme="minorEastAsia" w:hAnsi="Times New Roman" w:cs="Times New Roman"/>
          <w:sz w:val="28"/>
          <w:szCs w:val="28"/>
        </w:rPr>
      </w:pPr>
      <w:r w:rsidRPr="00055C11">
        <w:rPr>
          <w:rFonts w:ascii="Times New Roman" w:hAnsi="Times New Roman" w:cs="Times New Roman"/>
          <w:sz w:val="28"/>
          <w:szCs w:val="28"/>
        </w:rPr>
        <w:t xml:space="preserve">Таблица </w:t>
      </w:r>
      <w:r>
        <w:rPr>
          <w:rFonts w:ascii="Times New Roman" w:hAnsi="Times New Roman" w:cs="Times New Roman"/>
          <w:sz w:val="28"/>
          <w:szCs w:val="28"/>
        </w:rPr>
        <w:t>4</w:t>
      </w:r>
      <w:r w:rsidRPr="00055C11">
        <w:rPr>
          <w:rFonts w:ascii="Times New Roman" w:hAnsi="Times New Roman" w:cs="Times New Roman"/>
          <w:sz w:val="28"/>
          <w:szCs w:val="28"/>
        </w:rPr>
        <w:t xml:space="preserve"> – Эффективность </w:t>
      </w:r>
      <w:proofErr w:type="spellStart"/>
      <w:r w:rsidRPr="00055C11">
        <w:rPr>
          <w:rFonts w:ascii="Times New Roman" w:hAnsi="Times New Roman" w:cs="Times New Roman"/>
          <w:sz w:val="28"/>
          <w:szCs w:val="28"/>
        </w:rPr>
        <w:t>шумоглушения</w:t>
      </w:r>
      <w:proofErr w:type="spellEnd"/>
      <w:r w:rsidRPr="00055C11">
        <w:rPr>
          <w:rFonts w:ascii="Times New Roman" w:hAnsi="Times New Roman" w:cs="Times New Roman"/>
          <w:sz w:val="28"/>
          <w:szCs w:val="28"/>
        </w:rPr>
        <w:t xml:space="preserve"> глушителей шума с цилиндрической вставкой фирмы </w:t>
      </w:r>
      <w:proofErr w:type="spellStart"/>
      <w:r w:rsidRPr="00055C11">
        <w:rPr>
          <w:rFonts w:ascii="Times New Roman" w:eastAsiaTheme="minorEastAsia" w:hAnsi="Times New Roman" w:cs="Times New Roman"/>
          <w:sz w:val="28"/>
          <w:szCs w:val="28"/>
          <w:lang w:val="en-US"/>
        </w:rPr>
        <w:t>Lindab</w:t>
      </w:r>
      <w:proofErr w:type="spellEnd"/>
      <w:r w:rsidRPr="00055C11">
        <w:rPr>
          <w:rFonts w:ascii="Times New Roman" w:eastAsiaTheme="minorEastAsia" w:hAnsi="Times New Roman" w:cs="Times New Roman"/>
          <w:sz w:val="28"/>
          <w:szCs w:val="28"/>
        </w:rPr>
        <w:t xml:space="preserve"> и фирмы </w:t>
      </w:r>
      <w:proofErr w:type="spellStart"/>
      <w:r w:rsidRPr="00055C11">
        <w:rPr>
          <w:rFonts w:ascii="Times New Roman" w:eastAsiaTheme="minorEastAsia" w:hAnsi="Times New Roman" w:cs="Times New Roman"/>
          <w:sz w:val="28"/>
          <w:szCs w:val="28"/>
          <w:lang w:val="en-US"/>
        </w:rPr>
        <w:t>Hidria</w:t>
      </w:r>
      <w:proofErr w:type="spellEnd"/>
      <w:r>
        <w:rPr>
          <w:rFonts w:ascii="Times New Roman" w:eastAsiaTheme="minorEastAsia" w:hAnsi="Times New Roman" w:cs="Times New Roman"/>
          <w:sz w:val="28"/>
          <w:szCs w:val="28"/>
        </w:rPr>
        <w:t>.</w:t>
      </w: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1"/>
        <w:gridCol w:w="1560"/>
        <w:gridCol w:w="726"/>
        <w:gridCol w:w="726"/>
        <w:gridCol w:w="727"/>
        <w:gridCol w:w="726"/>
        <w:gridCol w:w="726"/>
        <w:gridCol w:w="727"/>
        <w:gridCol w:w="726"/>
        <w:gridCol w:w="727"/>
      </w:tblGrid>
      <w:tr w:rsidR="00907F2F" w:rsidRPr="006A6791" w:rsidTr="00C24E37">
        <w:trPr>
          <w:trHeight w:val="20"/>
          <w:jc w:val="center"/>
        </w:trPr>
        <w:tc>
          <w:tcPr>
            <w:tcW w:w="2781"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Pr>
                <w:rFonts w:ascii="Times New Roman" w:hAnsi="Times New Roman"/>
                <w:sz w:val="28"/>
                <w:szCs w:val="28"/>
              </w:rPr>
              <w:t>Типоразмер глушителя и фирма производитель</w:t>
            </w:r>
          </w:p>
        </w:tc>
        <w:tc>
          <w:tcPr>
            <w:tcW w:w="1560"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eastAsia="Arial Unicode MS" w:hAnsi="Times New Roman"/>
                <w:sz w:val="28"/>
                <w:szCs w:val="28"/>
              </w:rPr>
            </w:pPr>
            <w:r>
              <w:rPr>
                <w:rFonts w:ascii="Times New Roman" w:eastAsia="Arial Unicode MS" w:hAnsi="Times New Roman"/>
                <w:sz w:val="28"/>
                <w:szCs w:val="28"/>
              </w:rPr>
              <w:t>Длина глушителя, мм</w:t>
            </w:r>
          </w:p>
        </w:tc>
        <w:tc>
          <w:tcPr>
            <w:tcW w:w="5811" w:type="dxa"/>
            <w:gridSpan w:val="8"/>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sidRPr="006A6791">
              <w:rPr>
                <w:rFonts w:ascii="Times New Roman" w:hAnsi="Times New Roman"/>
                <w:sz w:val="28"/>
                <w:szCs w:val="28"/>
              </w:rPr>
              <w:t>Среднегеометрические частоты октавных полос, Гц</w:t>
            </w:r>
          </w:p>
        </w:tc>
      </w:tr>
      <w:tr w:rsidR="00907F2F" w:rsidRPr="006A6791" w:rsidTr="00C24E37">
        <w:trPr>
          <w:trHeight w:val="20"/>
          <w:jc w:val="center"/>
        </w:trPr>
        <w:tc>
          <w:tcPr>
            <w:tcW w:w="2781" w:type="dxa"/>
            <w:vMerge/>
            <w:tcBorders>
              <w:left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rPr>
                <w:rFonts w:ascii="Times New Roman" w:hAnsi="Times New Roman"/>
                <w:sz w:val="28"/>
                <w:szCs w:val="28"/>
              </w:rPr>
            </w:pPr>
          </w:p>
        </w:tc>
        <w:tc>
          <w:tcPr>
            <w:tcW w:w="1560" w:type="dxa"/>
            <w:vMerge/>
            <w:tcBorders>
              <w:left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rPr>
                <w:rFonts w:ascii="Times New Roman" w:hAnsi="Times New Roman"/>
                <w:sz w:val="28"/>
                <w:szCs w:val="28"/>
              </w:rPr>
            </w:pP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63</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125</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sidRPr="006A6791">
              <w:rPr>
                <w:rFonts w:ascii="Times New Roman" w:hAnsi="Times New Roman"/>
                <w:sz w:val="28"/>
                <w:szCs w:val="28"/>
              </w:rPr>
              <w:t>250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sidRPr="006A6791">
              <w:rPr>
                <w:rFonts w:ascii="Times New Roman" w:hAnsi="Times New Roman"/>
                <w:sz w:val="28"/>
                <w:szCs w:val="28"/>
              </w:rPr>
              <w:t>500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sidRPr="006A6791">
              <w:rPr>
                <w:rFonts w:ascii="Times New Roman" w:hAnsi="Times New Roman"/>
                <w:sz w:val="28"/>
                <w:szCs w:val="28"/>
              </w:rPr>
              <w:t>1000</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sidRPr="006A6791">
              <w:rPr>
                <w:rFonts w:ascii="Times New Roman" w:hAnsi="Times New Roman"/>
                <w:sz w:val="28"/>
                <w:szCs w:val="28"/>
              </w:rPr>
              <w:t>2000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sidRPr="006A6791">
              <w:rPr>
                <w:rFonts w:ascii="Times New Roman" w:hAnsi="Times New Roman"/>
                <w:sz w:val="28"/>
                <w:szCs w:val="28"/>
              </w:rPr>
              <w:t>4000</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sidRPr="006A6791">
              <w:rPr>
                <w:rFonts w:ascii="Times New Roman" w:hAnsi="Times New Roman"/>
                <w:sz w:val="28"/>
                <w:szCs w:val="28"/>
              </w:rPr>
              <w:t>8000</w:t>
            </w:r>
          </w:p>
        </w:tc>
      </w:tr>
      <w:tr w:rsidR="00907F2F" w:rsidRPr="006A6791" w:rsidTr="00C24E37">
        <w:trPr>
          <w:trHeight w:val="20"/>
          <w:jc w:val="center"/>
        </w:trPr>
        <w:tc>
          <w:tcPr>
            <w:tcW w:w="2781" w:type="dxa"/>
            <w:vMerge/>
            <w:tcBorders>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rPr>
                <w:rFonts w:ascii="Times New Roman" w:hAnsi="Times New Roman"/>
                <w:sz w:val="28"/>
                <w:szCs w:val="28"/>
              </w:rPr>
            </w:pPr>
          </w:p>
        </w:tc>
        <w:tc>
          <w:tcPr>
            <w:tcW w:w="1560" w:type="dxa"/>
            <w:vMerge/>
            <w:tcBorders>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rPr>
                <w:rFonts w:ascii="Times New Roman" w:hAnsi="Times New Roman"/>
                <w:sz w:val="28"/>
                <w:szCs w:val="28"/>
              </w:rPr>
            </w:pPr>
          </w:p>
        </w:tc>
        <w:tc>
          <w:tcPr>
            <w:tcW w:w="5811" w:type="dxa"/>
            <w:gridSpan w:val="8"/>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sidRPr="006A6791">
              <w:rPr>
                <w:rFonts w:ascii="Times New Roman" w:hAnsi="Times New Roman"/>
                <w:sz w:val="28"/>
                <w:szCs w:val="28"/>
              </w:rPr>
              <w:t>Эффективность глушителя, дБ</w:t>
            </w:r>
          </w:p>
        </w:tc>
      </w:tr>
      <w:tr w:rsidR="00907F2F" w:rsidRPr="006A6791" w:rsidTr="00C24E37">
        <w:trPr>
          <w:trHeight w:val="527"/>
          <w:jc w:val="center"/>
        </w:trPr>
        <w:tc>
          <w:tcPr>
            <w:tcW w:w="278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Default="00907F2F" w:rsidP="00C24E37">
            <w:pPr>
              <w:spacing w:after="0" w:line="240" w:lineRule="auto"/>
              <w:jc w:val="right"/>
              <w:rPr>
                <w:rFonts w:ascii="Times New Roman" w:eastAsiaTheme="minorEastAsia" w:hAnsi="Times New Roman"/>
                <w:sz w:val="28"/>
                <w:szCs w:val="28"/>
                <w:lang w:val="en-US"/>
              </w:rPr>
            </w:pPr>
            <w:r>
              <w:rPr>
                <w:rFonts w:ascii="Times New Roman" w:eastAsiaTheme="minorEastAsia" w:hAnsi="Times New Roman"/>
                <w:sz w:val="28"/>
                <w:szCs w:val="28"/>
                <w:lang w:val="en-US"/>
              </w:rPr>
              <w:t>SLGPU-</w:t>
            </w:r>
            <w:r>
              <w:rPr>
                <w:rFonts w:ascii="Times New Roman" w:eastAsiaTheme="minorEastAsia" w:hAnsi="Times New Roman"/>
                <w:sz w:val="28"/>
                <w:szCs w:val="28"/>
              </w:rPr>
              <w:t>400</w:t>
            </w:r>
            <w:r>
              <w:rPr>
                <w:rFonts w:ascii="Times New Roman" w:eastAsiaTheme="minorEastAsia" w:hAnsi="Times New Roman"/>
                <w:sz w:val="28"/>
                <w:szCs w:val="28"/>
                <w:lang w:val="en-US"/>
              </w:rPr>
              <w:t>-</w:t>
            </w:r>
            <w:r>
              <w:rPr>
                <w:rFonts w:ascii="Times New Roman" w:eastAsiaTheme="minorEastAsia" w:hAnsi="Times New Roman"/>
                <w:sz w:val="28"/>
                <w:szCs w:val="28"/>
              </w:rPr>
              <w:t>6</w:t>
            </w:r>
            <w:r>
              <w:rPr>
                <w:rFonts w:ascii="Times New Roman" w:eastAsiaTheme="minorEastAsia" w:hAnsi="Times New Roman"/>
                <w:sz w:val="28"/>
                <w:szCs w:val="28"/>
                <w:lang w:val="en-US"/>
              </w:rPr>
              <w:t>00 100</w:t>
            </w:r>
          </w:p>
          <w:p w:rsidR="00907F2F" w:rsidRPr="006A6791" w:rsidRDefault="00907F2F" w:rsidP="00C24E37">
            <w:pPr>
              <w:spacing w:after="0" w:line="240" w:lineRule="auto"/>
              <w:jc w:val="center"/>
              <w:rPr>
                <w:rFonts w:ascii="Times New Roman" w:hAnsi="Times New Roman"/>
                <w:sz w:val="28"/>
                <w:szCs w:val="28"/>
              </w:rPr>
            </w:pPr>
            <w:proofErr w:type="spellStart"/>
            <w:r w:rsidRPr="00927583">
              <w:rPr>
                <w:rFonts w:ascii="Times New Roman" w:eastAsiaTheme="minorEastAsia" w:hAnsi="Times New Roman"/>
                <w:sz w:val="28"/>
                <w:szCs w:val="28"/>
                <w:lang w:val="en-US"/>
              </w:rPr>
              <w:t>Lindab</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A6791" w:rsidRDefault="00907F2F" w:rsidP="00C24E37">
            <w:pPr>
              <w:spacing w:after="0" w:line="240" w:lineRule="auto"/>
              <w:jc w:val="center"/>
              <w:rPr>
                <w:rFonts w:ascii="Times New Roman" w:hAnsi="Times New Roman"/>
                <w:sz w:val="28"/>
                <w:szCs w:val="28"/>
              </w:rPr>
            </w:pPr>
            <w:r>
              <w:rPr>
                <w:rFonts w:ascii="Times New Roman" w:hAnsi="Times New Roman"/>
                <w:sz w:val="28"/>
                <w:szCs w:val="28"/>
              </w:rPr>
              <w:t>600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4</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11</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21</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28</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31</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23</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15</w:t>
            </w:r>
          </w:p>
        </w:tc>
      </w:tr>
      <w:tr w:rsidR="00907F2F" w:rsidRPr="006A6791" w:rsidTr="00C24E37">
        <w:trPr>
          <w:trHeight w:val="20"/>
          <w:jc w:val="center"/>
        </w:trPr>
        <w:tc>
          <w:tcPr>
            <w:tcW w:w="278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ODZ-1 400</w:t>
            </w:r>
          </w:p>
          <w:p w:rsidR="00907F2F" w:rsidRPr="006D64AD" w:rsidRDefault="00907F2F" w:rsidP="00C24E37">
            <w:pPr>
              <w:spacing w:after="0" w:line="240" w:lineRule="auto"/>
              <w:jc w:val="center"/>
              <w:rPr>
                <w:rFonts w:ascii="Times New Roman" w:hAnsi="Times New Roman"/>
                <w:sz w:val="28"/>
                <w:szCs w:val="28"/>
                <w:lang w:val="en-US"/>
              </w:rPr>
            </w:pPr>
            <w:proofErr w:type="spellStart"/>
            <w:r w:rsidRPr="00927583">
              <w:rPr>
                <w:rFonts w:ascii="Times New Roman" w:eastAsiaTheme="minorEastAsia" w:hAnsi="Times New Roman"/>
                <w:sz w:val="28"/>
                <w:szCs w:val="28"/>
                <w:lang w:val="en-US"/>
              </w:rPr>
              <w:t>Hidria</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6D64AD"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630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5</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420AE0"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11</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3B66B9"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18</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3B66B9"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27</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3B66B9"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29</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3B66B9"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20</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3B66B9"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11</w:t>
            </w:r>
          </w:p>
        </w:tc>
      </w:tr>
      <w:tr w:rsidR="00907F2F" w:rsidRPr="006A6791" w:rsidTr="00C24E37">
        <w:trPr>
          <w:trHeight w:val="20"/>
          <w:jc w:val="center"/>
        </w:trPr>
        <w:tc>
          <w:tcPr>
            <w:tcW w:w="278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Default="00907F2F" w:rsidP="00C24E37">
            <w:pPr>
              <w:spacing w:after="0" w:line="240" w:lineRule="auto"/>
              <w:contextualSpacing/>
              <w:jc w:val="right"/>
              <w:rPr>
                <w:rFonts w:ascii="Times New Roman" w:eastAsiaTheme="minorEastAsia" w:hAnsi="Times New Roman"/>
                <w:sz w:val="28"/>
                <w:szCs w:val="28"/>
                <w:lang w:val="en-US"/>
              </w:rPr>
            </w:pPr>
            <w:r>
              <w:rPr>
                <w:rFonts w:ascii="Times New Roman" w:eastAsiaTheme="minorEastAsia" w:hAnsi="Times New Roman"/>
                <w:sz w:val="28"/>
                <w:szCs w:val="28"/>
                <w:lang w:val="en-US"/>
              </w:rPr>
              <w:t>SLGPU-8</w:t>
            </w:r>
            <w:r>
              <w:rPr>
                <w:rFonts w:ascii="Times New Roman" w:eastAsiaTheme="minorEastAsia" w:hAnsi="Times New Roman"/>
                <w:sz w:val="28"/>
                <w:szCs w:val="28"/>
              </w:rPr>
              <w:t>00</w:t>
            </w:r>
            <w:r>
              <w:rPr>
                <w:rFonts w:ascii="Times New Roman" w:eastAsiaTheme="minorEastAsia" w:hAnsi="Times New Roman"/>
                <w:sz w:val="28"/>
                <w:szCs w:val="28"/>
                <w:lang w:val="en-US"/>
              </w:rPr>
              <w:t>-1200 100</w:t>
            </w:r>
          </w:p>
          <w:p w:rsidR="00907F2F" w:rsidRPr="006A6791" w:rsidRDefault="00907F2F" w:rsidP="00C24E37">
            <w:pPr>
              <w:spacing w:after="0" w:line="240" w:lineRule="auto"/>
              <w:jc w:val="center"/>
              <w:rPr>
                <w:rFonts w:ascii="Times New Roman" w:hAnsi="Times New Roman"/>
                <w:sz w:val="28"/>
                <w:szCs w:val="28"/>
              </w:rPr>
            </w:pPr>
            <w:proofErr w:type="spellStart"/>
            <w:r w:rsidRPr="00927583">
              <w:rPr>
                <w:rFonts w:ascii="Times New Roman" w:eastAsiaTheme="minorEastAsia" w:hAnsi="Times New Roman"/>
                <w:sz w:val="28"/>
                <w:szCs w:val="28"/>
                <w:lang w:val="en-US"/>
              </w:rPr>
              <w:t>Lindab</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3B66B9"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1200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7</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15</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25</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31</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22</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17</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13</w:t>
            </w:r>
          </w:p>
        </w:tc>
      </w:tr>
      <w:tr w:rsidR="00907F2F" w:rsidRPr="006A6791" w:rsidTr="00C24E37">
        <w:trPr>
          <w:trHeight w:val="20"/>
          <w:jc w:val="center"/>
        </w:trPr>
        <w:tc>
          <w:tcPr>
            <w:tcW w:w="278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ODZ-1 800</w:t>
            </w:r>
          </w:p>
          <w:p w:rsidR="00907F2F" w:rsidRPr="006A6791" w:rsidRDefault="00907F2F" w:rsidP="00C24E37">
            <w:pPr>
              <w:spacing w:after="0" w:line="240" w:lineRule="auto"/>
              <w:jc w:val="center"/>
              <w:rPr>
                <w:rFonts w:ascii="Times New Roman" w:hAnsi="Times New Roman"/>
                <w:sz w:val="28"/>
                <w:szCs w:val="28"/>
              </w:rPr>
            </w:pPr>
            <w:proofErr w:type="spellStart"/>
            <w:r w:rsidRPr="00927583">
              <w:rPr>
                <w:rFonts w:ascii="Times New Roman" w:eastAsiaTheme="minorEastAsia" w:hAnsi="Times New Roman"/>
                <w:sz w:val="28"/>
                <w:szCs w:val="28"/>
                <w:lang w:val="en-US"/>
              </w:rPr>
              <w:t>Hidria</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E4D24"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1250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7</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14</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22</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28</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20</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13</w:t>
            </w:r>
          </w:p>
        </w:tc>
      </w:tr>
      <w:tr w:rsidR="00907F2F" w:rsidRPr="006A6791" w:rsidTr="00C24E37">
        <w:trPr>
          <w:trHeight w:val="20"/>
          <w:jc w:val="center"/>
        </w:trPr>
        <w:tc>
          <w:tcPr>
            <w:tcW w:w="278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Default="00907F2F" w:rsidP="00C24E37">
            <w:pPr>
              <w:spacing w:after="0" w:line="240" w:lineRule="auto"/>
              <w:contextualSpacing/>
              <w:jc w:val="right"/>
              <w:rPr>
                <w:rFonts w:ascii="Times New Roman" w:eastAsiaTheme="minorEastAsia" w:hAnsi="Times New Roman"/>
                <w:sz w:val="28"/>
                <w:szCs w:val="28"/>
                <w:lang w:val="en-US"/>
              </w:rPr>
            </w:pPr>
            <w:r>
              <w:rPr>
                <w:rFonts w:ascii="Times New Roman" w:eastAsiaTheme="minorEastAsia" w:hAnsi="Times New Roman"/>
                <w:sz w:val="28"/>
                <w:szCs w:val="28"/>
                <w:lang w:val="en-US"/>
              </w:rPr>
              <w:t>SLGPU-125</w:t>
            </w:r>
            <w:r>
              <w:rPr>
                <w:rFonts w:ascii="Times New Roman" w:eastAsiaTheme="minorEastAsia" w:hAnsi="Times New Roman"/>
                <w:sz w:val="28"/>
                <w:szCs w:val="28"/>
              </w:rPr>
              <w:t>0</w:t>
            </w:r>
            <w:r>
              <w:rPr>
                <w:rFonts w:ascii="Times New Roman" w:eastAsiaTheme="minorEastAsia" w:hAnsi="Times New Roman"/>
                <w:sz w:val="28"/>
                <w:szCs w:val="28"/>
                <w:lang w:val="en-US"/>
              </w:rPr>
              <w:t>-1800 100</w:t>
            </w:r>
          </w:p>
          <w:p w:rsidR="00907F2F" w:rsidRPr="006A6791" w:rsidRDefault="00907F2F" w:rsidP="00C24E37">
            <w:pPr>
              <w:spacing w:after="0" w:line="240" w:lineRule="auto"/>
              <w:jc w:val="center"/>
              <w:rPr>
                <w:rFonts w:ascii="Times New Roman" w:hAnsi="Times New Roman"/>
                <w:sz w:val="28"/>
                <w:szCs w:val="28"/>
              </w:rPr>
            </w:pPr>
            <w:proofErr w:type="spellStart"/>
            <w:r w:rsidRPr="00927583">
              <w:rPr>
                <w:rFonts w:ascii="Times New Roman" w:eastAsiaTheme="minorEastAsia" w:hAnsi="Times New Roman"/>
                <w:sz w:val="28"/>
                <w:szCs w:val="28"/>
                <w:lang w:val="en-US"/>
              </w:rPr>
              <w:t>Lindab</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B7C4C"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1800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7</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18</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25</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18</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13</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11</w:t>
            </w:r>
          </w:p>
        </w:tc>
      </w:tr>
      <w:tr w:rsidR="00907F2F" w:rsidRPr="006A6791" w:rsidTr="00C24E37">
        <w:trPr>
          <w:trHeight w:val="20"/>
          <w:jc w:val="center"/>
        </w:trPr>
        <w:tc>
          <w:tcPr>
            <w:tcW w:w="278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ODZ-1 1250</w:t>
            </w:r>
          </w:p>
          <w:p w:rsidR="00907F2F" w:rsidRPr="006A6791" w:rsidRDefault="00907F2F" w:rsidP="00C24E37">
            <w:pPr>
              <w:spacing w:after="0" w:line="240" w:lineRule="auto"/>
              <w:jc w:val="center"/>
              <w:rPr>
                <w:rFonts w:ascii="Times New Roman" w:hAnsi="Times New Roman"/>
                <w:sz w:val="28"/>
                <w:szCs w:val="28"/>
              </w:rPr>
            </w:pPr>
            <w:proofErr w:type="spellStart"/>
            <w:r w:rsidRPr="00927583">
              <w:rPr>
                <w:rFonts w:ascii="Times New Roman" w:eastAsiaTheme="minorEastAsia" w:hAnsi="Times New Roman"/>
                <w:sz w:val="28"/>
                <w:szCs w:val="28"/>
                <w:lang w:val="en-US"/>
              </w:rPr>
              <w:t>Hidria</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B7C4C"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1930</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280CE6"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4</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8</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17</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25</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31</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31</w:t>
            </w:r>
          </w:p>
        </w:tc>
        <w:tc>
          <w:tcPr>
            <w:tcW w:w="7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rPr>
                <w:rFonts w:ascii="Times New Roman" w:hAnsi="Times New Roman"/>
                <w:sz w:val="28"/>
                <w:szCs w:val="28"/>
                <w:lang w:val="en-US"/>
              </w:rPr>
            </w:pPr>
            <w:r>
              <w:rPr>
                <w:rFonts w:ascii="Times New Roman" w:hAnsi="Times New Roman"/>
                <w:sz w:val="28"/>
                <w:szCs w:val="28"/>
                <w:lang w:val="en-US"/>
              </w:rPr>
              <w:t xml:space="preserve">  22</w:t>
            </w:r>
          </w:p>
        </w:tc>
        <w:tc>
          <w:tcPr>
            <w:tcW w:w="72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07F2F" w:rsidRPr="000F5C2B" w:rsidRDefault="00907F2F" w:rsidP="00C24E37">
            <w:pPr>
              <w:spacing w:after="0" w:line="240" w:lineRule="auto"/>
              <w:jc w:val="center"/>
              <w:rPr>
                <w:rFonts w:ascii="Times New Roman" w:hAnsi="Times New Roman"/>
                <w:sz w:val="28"/>
                <w:szCs w:val="28"/>
                <w:lang w:val="en-US"/>
              </w:rPr>
            </w:pPr>
            <w:r>
              <w:rPr>
                <w:rFonts w:ascii="Times New Roman" w:hAnsi="Times New Roman"/>
                <w:sz w:val="28"/>
                <w:szCs w:val="28"/>
                <w:lang w:val="en-US"/>
              </w:rPr>
              <w:t>14</w:t>
            </w:r>
          </w:p>
        </w:tc>
      </w:tr>
    </w:tbl>
    <w:p w:rsidR="00907F2F" w:rsidRDefault="00907F2F" w:rsidP="00907F2F">
      <w:pPr>
        <w:tabs>
          <w:tab w:val="left" w:pos="9355"/>
        </w:tabs>
        <w:spacing w:line="360" w:lineRule="auto"/>
        <w:ind w:right="-1"/>
        <w:jc w:val="both"/>
        <w:rPr>
          <w:rFonts w:ascii="Times New Roman" w:eastAsiaTheme="minorEastAsia" w:hAnsi="Times New Roman"/>
          <w:sz w:val="28"/>
          <w:szCs w:val="28"/>
        </w:rPr>
      </w:pPr>
    </w:p>
    <w:p w:rsidR="00907F2F" w:rsidRDefault="00907F2F" w:rsidP="00907F2F">
      <w:pPr>
        <w:tabs>
          <w:tab w:val="left" w:pos="9355"/>
        </w:tabs>
        <w:spacing w:after="0" w:line="360" w:lineRule="auto"/>
        <w:ind w:firstLine="709"/>
        <w:jc w:val="both"/>
        <w:rPr>
          <w:rFonts w:ascii="Times New Roman" w:eastAsiaTheme="minorEastAsia" w:hAnsi="Times New Roman"/>
          <w:sz w:val="28"/>
          <w:szCs w:val="28"/>
        </w:rPr>
      </w:pPr>
      <w:r w:rsidRPr="003D0DF8">
        <w:rPr>
          <w:rFonts w:ascii="Times New Roman" w:eastAsiaTheme="minorEastAsia" w:hAnsi="Times New Roman"/>
          <w:sz w:val="28"/>
          <w:szCs w:val="28"/>
        </w:rPr>
        <w:t xml:space="preserve">При этом глушители </w:t>
      </w:r>
      <w:r w:rsidRPr="003D0DF8">
        <w:rPr>
          <w:rFonts w:ascii="Times New Roman" w:hAnsi="Times New Roman"/>
          <w:sz w:val="28"/>
          <w:szCs w:val="28"/>
        </w:rPr>
        <w:t xml:space="preserve">фирмы </w:t>
      </w:r>
      <w:proofErr w:type="spellStart"/>
      <w:r w:rsidRPr="003D0DF8">
        <w:rPr>
          <w:rFonts w:ascii="Times New Roman" w:eastAsiaTheme="minorEastAsia" w:hAnsi="Times New Roman"/>
          <w:sz w:val="28"/>
          <w:szCs w:val="28"/>
          <w:lang w:val="en-US"/>
        </w:rPr>
        <w:t>Lindab</w:t>
      </w:r>
      <w:proofErr w:type="spellEnd"/>
      <w:r w:rsidRPr="003D0DF8">
        <w:rPr>
          <w:rFonts w:ascii="Times New Roman" w:eastAsiaTheme="minorEastAsia" w:hAnsi="Times New Roman"/>
          <w:sz w:val="28"/>
          <w:szCs w:val="28"/>
        </w:rPr>
        <w:t xml:space="preserve"> и фирмы </w:t>
      </w:r>
      <w:proofErr w:type="spellStart"/>
      <w:r w:rsidRPr="003D0DF8">
        <w:rPr>
          <w:rFonts w:ascii="Times New Roman" w:eastAsiaTheme="minorEastAsia" w:hAnsi="Times New Roman"/>
          <w:sz w:val="28"/>
          <w:szCs w:val="28"/>
          <w:lang w:val="en-US"/>
        </w:rPr>
        <w:t>Hidria</w:t>
      </w:r>
      <w:proofErr w:type="spellEnd"/>
      <w:r w:rsidRPr="003D0DF8">
        <w:rPr>
          <w:rFonts w:ascii="Times New Roman" w:eastAsiaTheme="minorEastAsia" w:hAnsi="Times New Roman"/>
          <w:sz w:val="28"/>
          <w:szCs w:val="28"/>
        </w:rPr>
        <w:t xml:space="preserve"> имеют достаточно близкие значения аэродинамического сопротивления (при диаметре входного патрубка 400 мм и объемном расходе 3600 м</w:t>
      </w:r>
      <w:r w:rsidRPr="003D0DF8">
        <w:rPr>
          <w:rFonts w:ascii="Times New Roman" w:eastAsiaTheme="minorEastAsia" w:hAnsi="Times New Roman"/>
          <w:sz w:val="28"/>
          <w:szCs w:val="28"/>
          <w:vertAlign w:val="superscript"/>
        </w:rPr>
        <w:t>3</w:t>
      </w:r>
      <w:r w:rsidRPr="003D0DF8">
        <w:rPr>
          <w:rFonts w:ascii="Times New Roman" w:eastAsiaTheme="minorEastAsia" w:hAnsi="Times New Roman"/>
          <w:sz w:val="28"/>
          <w:szCs w:val="28"/>
        </w:rPr>
        <w:t>/ч перепад давления составляет  17Па и 21Па соответственно, при диаметре патрубка 800 мм и расходе 18000 м</w:t>
      </w:r>
      <w:r w:rsidRPr="003D0DF8">
        <w:rPr>
          <w:rFonts w:ascii="Times New Roman" w:eastAsiaTheme="minorEastAsia" w:hAnsi="Times New Roman"/>
          <w:sz w:val="28"/>
          <w:szCs w:val="28"/>
          <w:vertAlign w:val="superscript"/>
        </w:rPr>
        <w:t>3</w:t>
      </w:r>
      <w:r w:rsidRPr="003D0DF8">
        <w:rPr>
          <w:rFonts w:ascii="Times New Roman" w:eastAsiaTheme="minorEastAsia" w:hAnsi="Times New Roman"/>
          <w:sz w:val="28"/>
          <w:szCs w:val="28"/>
        </w:rPr>
        <w:t xml:space="preserve">/ч  - 25Па и 38Па и при диаметре </w:t>
      </w:r>
      <w:r w:rsidRPr="00243432">
        <w:rPr>
          <w:rFonts w:ascii="Times New Roman" w:eastAsiaTheme="minorEastAsia" w:hAnsi="Times New Roman"/>
          <w:sz w:val="28"/>
          <w:szCs w:val="28"/>
        </w:rPr>
        <w:t>1250 мм у обоих глушителей 20Па</w:t>
      </w:r>
      <w:r w:rsidRPr="003D0DF8">
        <w:rPr>
          <w:rFonts w:ascii="Times New Roman" w:eastAsiaTheme="minorEastAsia" w:hAnsi="Times New Roman"/>
          <w:sz w:val="28"/>
          <w:szCs w:val="28"/>
        </w:rPr>
        <w:t xml:space="preserve">). Также необходимо отметить, что у глушителей  фирмы </w:t>
      </w:r>
      <w:proofErr w:type="spellStart"/>
      <w:r w:rsidRPr="003D0DF8">
        <w:rPr>
          <w:rFonts w:ascii="Times New Roman" w:eastAsiaTheme="minorEastAsia" w:hAnsi="Times New Roman"/>
          <w:sz w:val="28"/>
          <w:szCs w:val="28"/>
          <w:lang w:val="en-US"/>
        </w:rPr>
        <w:t>Hidria</w:t>
      </w:r>
      <w:proofErr w:type="spellEnd"/>
      <w:r w:rsidRPr="003D0DF8">
        <w:rPr>
          <w:rFonts w:ascii="Times New Roman" w:eastAsiaTheme="minorEastAsia" w:hAnsi="Times New Roman"/>
          <w:sz w:val="28"/>
          <w:szCs w:val="28"/>
        </w:rPr>
        <w:t xml:space="preserve"> наличие обтекателя на цилиндрической вставке является дополнительной опцией, которую необходимо указывать при заказе.</w:t>
      </w:r>
    </w:p>
    <w:p w:rsidR="00907F2F" w:rsidRPr="00243432" w:rsidRDefault="00907F2F" w:rsidP="00907F2F">
      <w:pPr>
        <w:tabs>
          <w:tab w:val="left" w:pos="9355"/>
        </w:tabs>
        <w:spacing w:after="0" w:line="360" w:lineRule="auto"/>
        <w:ind w:firstLine="709"/>
        <w:jc w:val="both"/>
        <w:rPr>
          <w:rFonts w:ascii="Times New Roman" w:eastAsiaTheme="minorEastAsia" w:hAnsi="Times New Roman"/>
          <w:sz w:val="28"/>
          <w:szCs w:val="28"/>
        </w:rPr>
      </w:pPr>
      <w:r w:rsidRPr="00243432">
        <w:rPr>
          <w:rFonts w:ascii="Times New Roman" w:eastAsiaTheme="minorEastAsia" w:hAnsi="Times New Roman"/>
          <w:sz w:val="28"/>
          <w:szCs w:val="28"/>
        </w:rPr>
        <w:t xml:space="preserve">Проведенный по литературным источникам анализ конструкций глушителей с цилиндрической звукопоглощающей вставкой позволяет сделать следующие выводы. Глушители данного типа по сравнению с другими типами глушителей имеют самый большой </w:t>
      </w:r>
      <w:proofErr w:type="spellStart"/>
      <w:r w:rsidRPr="00243432">
        <w:rPr>
          <w:rFonts w:ascii="Times New Roman" w:eastAsiaTheme="minorEastAsia" w:hAnsi="Times New Roman"/>
          <w:sz w:val="28"/>
          <w:szCs w:val="28"/>
        </w:rPr>
        <w:t>типоразмерный</w:t>
      </w:r>
      <w:proofErr w:type="spellEnd"/>
      <w:r w:rsidRPr="00243432">
        <w:rPr>
          <w:rFonts w:ascii="Times New Roman" w:eastAsiaTheme="minorEastAsia" w:hAnsi="Times New Roman"/>
          <w:sz w:val="28"/>
          <w:szCs w:val="28"/>
        </w:rPr>
        <w:t xml:space="preserve"> ряд. Так диаметр входного патрубка у различных производителей изменяется в диапазоне от 200 мм до 2000 мм, а длина глушителя от 300 мм до 3300 мм. Большинство производителей выпускает глушители, длина которых пропорциональна диаметру входного патрубка. (1, 1,5 и 2 калибра). Толщина звукопоглощающей облицовки колеблется от 50 до 150 мм. Большинство моделей глушителей выпускается с толщиной облицовки 100 мм. (У некоторых производителей толщина облицовки зависит от выпускаемого типоразмера). Глушители с цилиндрической вставкой, по видимому, имеют большую величину  </w:t>
      </w:r>
      <w:proofErr w:type="spellStart"/>
      <w:r w:rsidRPr="00243432">
        <w:rPr>
          <w:rFonts w:ascii="Times New Roman" w:eastAsiaTheme="minorEastAsia" w:hAnsi="Times New Roman"/>
          <w:sz w:val="28"/>
          <w:szCs w:val="28"/>
        </w:rPr>
        <w:t>К</w:t>
      </w:r>
      <w:r w:rsidRPr="00243432">
        <w:rPr>
          <w:rFonts w:ascii="Times New Roman" w:eastAsiaTheme="minorEastAsia" w:hAnsi="Times New Roman"/>
          <w:sz w:val="28"/>
          <w:szCs w:val="28"/>
          <w:vertAlign w:val="subscript"/>
        </w:rPr>
        <w:t>ж.с</w:t>
      </w:r>
      <w:proofErr w:type="spellEnd"/>
      <w:r w:rsidRPr="00243432">
        <w:rPr>
          <w:rFonts w:ascii="Times New Roman" w:eastAsiaTheme="minorEastAsia" w:hAnsi="Times New Roman"/>
          <w:sz w:val="28"/>
          <w:szCs w:val="28"/>
          <w:vertAlign w:val="subscript"/>
        </w:rPr>
        <w:t>.</w:t>
      </w:r>
      <w:r w:rsidRPr="00243432">
        <w:rPr>
          <w:rFonts w:ascii="Times New Roman" w:eastAsiaTheme="minorEastAsia" w:hAnsi="Times New Roman"/>
          <w:sz w:val="28"/>
          <w:szCs w:val="28"/>
        </w:rPr>
        <w:t xml:space="preserve"> по сравнению с большинством выпускаемых пластинчатых глушителей, и при сравнимой или большей акустической эффективности, должны характеризоваться меньшей величиной аэродинамического сопротивления. (Краткий сравнительный анализ подтверждает это). Большинство рассмотренных конструкций глушителей с цилиндрической вставкой имеет цилиндрическую наружную форму корпуса. Но две из рассмотренных конструкций при цилиндрической форме внутреннего канала имеют прямоугольную форму наружного корпуса с поперечным сечением в форме квадрата. Это глушители, выпускаемые фирмами </w:t>
      </w:r>
      <w:r w:rsidRPr="00243432">
        <w:rPr>
          <w:rFonts w:ascii="Times New Roman" w:eastAsiaTheme="minorEastAsia" w:hAnsi="Times New Roman"/>
          <w:sz w:val="28"/>
          <w:szCs w:val="28"/>
          <w:lang w:val="en-US"/>
        </w:rPr>
        <w:t>Price</w:t>
      </w:r>
      <w:r>
        <w:rPr>
          <w:rFonts w:ascii="Times New Roman" w:eastAsiaTheme="minorEastAsia" w:hAnsi="Times New Roman"/>
          <w:sz w:val="28"/>
          <w:szCs w:val="28"/>
        </w:rPr>
        <w:t xml:space="preserve"> (рис.8</w:t>
      </w:r>
      <w:r w:rsidRPr="00243432">
        <w:rPr>
          <w:rFonts w:ascii="Times New Roman" w:eastAsiaTheme="minorEastAsia" w:hAnsi="Times New Roman"/>
          <w:sz w:val="28"/>
          <w:szCs w:val="28"/>
        </w:rPr>
        <w:t xml:space="preserve">)  и </w:t>
      </w:r>
      <w:proofErr w:type="spellStart"/>
      <w:r w:rsidRPr="00243432">
        <w:rPr>
          <w:rFonts w:ascii="Times New Roman" w:hAnsi="Times New Roman"/>
          <w:sz w:val="28"/>
          <w:szCs w:val="28"/>
        </w:rPr>
        <w:t>Caryaire</w:t>
      </w:r>
      <w:proofErr w:type="spellEnd"/>
      <w:r w:rsidRPr="00243432">
        <w:rPr>
          <w:rFonts w:ascii="Times New Roman" w:hAnsi="Times New Roman"/>
          <w:sz w:val="28"/>
          <w:szCs w:val="28"/>
        </w:rPr>
        <w:t xml:space="preserve"> </w:t>
      </w:r>
      <w:proofErr w:type="spellStart"/>
      <w:r w:rsidRPr="00243432">
        <w:rPr>
          <w:rFonts w:ascii="Times New Roman" w:hAnsi="Times New Roman"/>
          <w:sz w:val="28"/>
          <w:szCs w:val="28"/>
        </w:rPr>
        <w:t>Equipments</w:t>
      </w:r>
      <w:proofErr w:type="spellEnd"/>
      <w:r w:rsidRPr="00243432">
        <w:rPr>
          <w:rFonts w:ascii="Times New Roman" w:hAnsi="Times New Roman"/>
          <w:sz w:val="28"/>
          <w:szCs w:val="28"/>
        </w:rPr>
        <w:t xml:space="preserve"> </w:t>
      </w:r>
      <w:r>
        <w:rPr>
          <w:rFonts w:ascii="Times New Roman" w:eastAsiaTheme="minorEastAsia" w:hAnsi="Times New Roman"/>
          <w:sz w:val="28"/>
          <w:szCs w:val="28"/>
        </w:rPr>
        <w:t>(рис.9</w:t>
      </w:r>
      <w:r w:rsidRPr="00243432">
        <w:rPr>
          <w:rFonts w:ascii="Times New Roman" w:eastAsiaTheme="minorEastAsia" w:hAnsi="Times New Roman"/>
          <w:sz w:val="28"/>
          <w:szCs w:val="28"/>
        </w:rPr>
        <w:t>)</w:t>
      </w:r>
      <w:r w:rsidRPr="00243432">
        <w:rPr>
          <w:rFonts w:ascii="Times New Roman" w:hAnsi="Times New Roman"/>
          <w:sz w:val="28"/>
          <w:szCs w:val="28"/>
        </w:rPr>
        <w:t>.</w:t>
      </w:r>
    </w:p>
    <w:p w:rsidR="00907F2F" w:rsidRPr="00055C11" w:rsidRDefault="00907F2F" w:rsidP="00907F2F">
      <w:pPr>
        <w:pStyle w:val="a8"/>
        <w:spacing w:line="360" w:lineRule="auto"/>
        <w:ind w:left="450" w:right="425"/>
        <w:jc w:val="center"/>
        <w:rPr>
          <w:rFonts w:ascii="Times New Roman" w:hAnsi="Times New Roman" w:cs="Times New Roman"/>
          <w:sz w:val="28"/>
          <w:szCs w:val="28"/>
        </w:rPr>
      </w:pPr>
      <w:r>
        <w:rPr>
          <w:noProof/>
          <w:lang w:eastAsia="ru-RU"/>
        </w:rPr>
        <w:drawing>
          <wp:inline distT="0" distB="0" distL="0" distR="0" wp14:anchorId="3FC7D300" wp14:editId="6FF676F2">
            <wp:extent cx="4638675" cy="1058642"/>
            <wp:effectExtent l="0" t="0" r="0" b="8255"/>
            <wp:docPr id="14" name="Рисунок 14" descr="\\Corporate2\nilaa\Work\Даша\для А.М\Рисунки\Рис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2\nilaa\Work\Даша\для А.М\Рисунки\Рис 2.bmp"/>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51918" cy="1061664"/>
                    </a:xfrm>
                    <a:prstGeom prst="rect">
                      <a:avLst/>
                    </a:prstGeom>
                    <a:noFill/>
                    <a:ln>
                      <a:noFill/>
                    </a:ln>
                  </pic:spPr>
                </pic:pic>
              </a:graphicData>
            </a:graphic>
          </wp:inline>
        </w:drawing>
      </w:r>
    </w:p>
    <w:p w:rsidR="00907F2F" w:rsidRPr="00055C11" w:rsidRDefault="00907F2F" w:rsidP="00907F2F">
      <w:pPr>
        <w:pStyle w:val="a8"/>
        <w:spacing w:line="360" w:lineRule="auto"/>
        <w:ind w:left="450" w:right="425"/>
        <w:jc w:val="center"/>
        <w:rPr>
          <w:rFonts w:ascii="Times New Roman" w:hAnsi="Times New Roman" w:cs="Times New Roman"/>
          <w:sz w:val="28"/>
          <w:szCs w:val="28"/>
        </w:rPr>
      </w:pPr>
      <w:r>
        <w:rPr>
          <w:noProof/>
          <w:lang w:eastAsia="ru-RU"/>
        </w:rPr>
        <w:drawing>
          <wp:inline distT="0" distB="0" distL="0" distR="0" wp14:anchorId="3298D744" wp14:editId="2C871CC7">
            <wp:extent cx="3067050" cy="2685457"/>
            <wp:effectExtent l="0" t="0" r="0" b="635"/>
            <wp:docPr id="15" name="Рисунок 15" descr="\\Corporate2\nilaa\Work\Даша\для А.М\Рисунки\Рис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porate2\nilaa\Work\Даша\для А.М\Рисунки\Рис 3.bmp"/>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65461" cy="2684066"/>
                    </a:xfrm>
                    <a:prstGeom prst="rect">
                      <a:avLst/>
                    </a:prstGeom>
                    <a:noFill/>
                    <a:ln>
                      <a:noFill/>
                    </a:ln>
                  </pic:spPr>
                </pic:pic>
              </a:graphicData>
            </a:graphic>
          </wp:inline>
        </w:drawing>
      </w:r>
    </w:p>
    <w:p w:rsidR="00907F2F" w:rsidRPr="00055C11" w:rsidRDefault="00907F2F" w:rsidP="00907F2F">
      <w:pPr>
        <w:pStyle w:val="a8"/>
        <w:spacing w:line="360" w:lineRule="auto"/>
        <w:ind w:left="450" w:right="425"/>
        <w:jc w:val="center"/>
        <w:rPr>
          <w:rFonts w:ascii="Times New Roman" w:hAnsi="Times New Roman" w:cs="Times New Roman"/>
          <w:sz w:val="28"/>
          <w:szCs w:val="28"/>
        </w:rPr>
      </w:pPr>
      <w:r>
        <w:rPr>
          <w:rFonts w:ascii="Times New Roman" w:hAnsi="Times New Roman" w:cs="Times New Roman"/>
          <w:sz w:val="28"/>
          <w:szCs w:val="28"/>
        </w:rPr>
        <w:t xml:space="preserve">Рис.8 - </w:t>
      </w:r>
      <w:r w:rsidRPr="00055C11">
        <w:rPr>
          <w:rFonts w:ascii="Times New Roman" w:hAnsi="Times New Roman" w:cs="Times New Roman"/>
          <w:sz w:val="28"/>
          <w:szCs w:val="28"/>
        </w:rPr>
        <w:t xml:space="preserve">Глушитель с цилиндрической вставкой и прямоугольной формой наружного корпуса серии </w:t>
      </w:r>
      <w:r w:rsidRPr="00055C11">
        <w:rPr>
          <w:rFonts w:ascii="Times New Roman" w:hAnsi="Times New Roman" w:cs="Times New Roman"/>
          <w:sz w:val="28"/>
          <w:szCs w:val="28"/>
          <w:lang w:val="en-US"/>
        </w:rPr>
        <w:t>AFS</w:t>
      </w:r>
      <w:r w:rsidRPr="00055C11">
        <w:rPr>
          <w:rFonts w:ascii="Times New Roman" w:hAnsi="Times New Roman" w:cs="Times New Roman"/>
          <w:sz w:val="28"/>
          <w:szCs w:val="28"/>
        </w:rPr>
        <w:t xml:space="preserve"> производства </w:t>
      </w:r>
      <w:r w:rsidRPr="00055C11">
        <w:rPr>
          <w:rFonts w:ascii="Times New Roman" w:eastAsiaTheme="minorEastAsia" w:hAnsi="Times New Roman" w:cs="Times New Roman"/>
          <w:sz w:val="28"/>
          <w:szCs w:val="28"/>
        </w:rPr>
        <w:t xml:space="preserve">фирмы </w:t>
      </w:r>
      <w:r w:rsidRPr="00055C11">
        <w:rPr>
          <w:rFonts w:ascii="Times New Roman" w:eastAsiaTheme="minorEastAsia" w:hAnsi="Times New Roman" w:cs="Times New Roman"/>
          <w:sz w:val="28"/>
          <w:szCs w:val="28"/>
          <w:lang w:val="en-US"/>
        </w:rPr>
        <w:t>Price</w:t>
      </w:r>
      <w:r w:rsidRPr="00055C11">
        <w:rPr>
          <w:rFonts w:ascii="Times New Roman" w:eastAsiaTheme="minorEastAsia" w:hAnsi="Times New Roman" w:cs="Times New Roman"/>
          <w:sz w:val="28"/>
          <w:szCs w:val="28"/>
        </w:rPr>
        <w:t>.</w:t>
      </w:r>
    </w:p>
    <w:p w:rsidR="00907F2F" w:rsidRDefault="00907F2F" w:rsidP="00907F2F">
      <w:pPr>
        <w:spacing w:line="360" w:lineRule="auto"/>
        <w:ind w:right="425" w:firstLine="709"/>
        <w:jc w:val="both"/>
        <w:rPr>
          <w:rFonts w:ascii="Times New Roman" w:eastAsiaTheme="minorEastAsia" w:hAnsi="Times New Roman"/>
          <w:sz w:val="28"/>
          <w:szCs w:val="28"/>
        </w:rPr>
      </w:pPr>
      <w:r w:rsidRPr="00243432">
        <w:rPr>
          <w:rFonts w:ascii="Times New Roman" w:hAnsi="Times New Roman"/>
          <w:sz w:val="28"/>
          <w:szCs w:val="28"/>
        </w:rPr>
        <w:t xml:space="preserve"> На конструкции фирмы  </w:t>
      </w:r>
      <w:r w:rsidRPr="00243432">
        <w:rPr>
          <w:rFonts w:ascii="Times New Roman" w:eastAsiaTheme="minorEastAsia" w:hAnsi="Times New Roman"/>
          <w:sz w:val="28"/>
          <w:szCs w:val="28"/>
          <w:lang w:val="en-US"/>
        </w:rPr>
        <w:t>Price</w:t>
      </w:r>
      <w:r w:rsidRPr="00243432">
        <w:rPr>
          <w:rFonts w:ascii="Times New Roman" w:eastAsiaTheme="minorEastAsia" w:hAnsi="Times New Roman"/>
          <w:sz w:val="28"/>
          <w:szCs w:val="28"/>
        </w:rPr>
        <w:t xml:space="preserve">  хотелось бы остановиться поподробнее. </w:t>
      </w:r>
      <w:r w:rsidRPr="00243432">
        <w:rPr>
          <w:rFonts w:ascii="Times New Roman" w:hAnsi="Times New Roman"/>
          <w:sz w:val="28"/>
          <w:szCs w:val="28"/>
        </w:rPr>
        <w:t xml:space="preserve">У глушителей фирмы  </w:t>
      </w:r>
      <w:r w:rsidRPr="00243432">
        <w:rPr>
          <w:rFonts w:ascii="Times New Roman" w:eastAsiaTheme="minorEastAsia" w:hAnsi="Times New Roman"/>
          <w:sz w:val="28"/>
          <w:szCs w:val="28"/>
          <w:lang w:val="en-US"/>
        </w:rPr>
        <w:t>Price</w:t>
      </w:r>
      <w:r w:rsidRPr="00243432">
        <w:rPr>
          <w:rFonts w:ascii="Times New Roman" w:eastAsiaTheme="minorEastAsia" w:hAnsi="Times New Roman"/>
          <w:sz w:val="28"/>
          <w:szCs w:val="28"/>
        </w:rPr>
        <w:t xml:space="preserve"> внутренний канал имеет не цилиндрическую, а форму усеченного конуса, и соответственно разные значения диаметров входного (подсоединяемого к вентилятору) и выходного (присоединяемого к воздуховоду) патрубка, соотношение между диаметрами которых подчиняется определенной зависимости (угол раскрытия конуса составляет 15</w:t>
      </w:r>
      <w:r w:rsidRPr="00243432">
        <w:rPr>
          <w:rFonts w:ascii="Times New Roman" w:eastAsiaTheme="minorEastAsia" w:hAnsi="Times New Roman"/>
          <w:sz w:val="28"/>
          <w:szCs w:val="28"/>
          <w:vertAlign w:val="superscript"/>
        </w:rPr>
        <w:t>°</w:t>
      </w:r>
      <w:r w:rsidRPr="00243432">
        <w:rPr>
          <w:rFonts w:ascii="Times New Roman" w:eastAsiaTheme="minorEastAsia" w:hAnsi="Times New Roman"/>
          <w:sz w:val="28"/>
          <w:szCs w:val="28"/>
        </w:rPr>
        <w:t xml:space="preserve">).  Соответственно, и толщина слоя звукопоглощающего материала на концах глушителя имеет разную величину (75 и 140 мм). Также имеются 2 типа цилиндрических звукопоглощающих вставок (у глушителей большого диаметра 3 типа), цилиндрической и каплевидной формы, которые характеризуются различной эффективностью звукопоглощения и разной величиной аэродинамического сопротивления. Глушитель даже при сравнительно небольшой длине характеризуется достаточно высокими значениями эффективности в области низких и средних частот. Причем фирмой приводятся характеристики эффективности глушителя, определенные, как при статических, так и при динамических испытаниях. Надо отметить, что существующие стандарты определения характеристик эффективности глушителей рассматривают только статические методы испытаний (при отсутствии воздушного потока). Большинство фирм имеют акустические стенды для определения характеристик глушителей в статическом режиме испытаний, и, соответственно, приводят характеристики эффективности, определенные данным методом. Считается, что при скоростях воздушного потока до 20 м/с, он практически не влияет на эффективность </w:t>
      </w:r>
      <w:proofErr w:type="spellStart"/>
      <w:r w:rsidRPr="00243432">
        <w:rPr>
          <w:rFonts w:ascii="Times New Roman" w:eastAsiaTheme="minorEastAsia" w:hAnsi="Times New Roman"/>
          <w:sz w:val="28"/>
          <w:szCs w:val="28"/>
        </w:rPr>
        <w:t>шумоглушения</w:t>
      </w:r>
      <w:proofErr w:type="spellEnd"/>
      <w:r w:rsidRPr="00243432">
        <w:rPr>
          <w:rFonts w:ascii="Times New Roman" w:eastAsiaTheme="minorEastAsia" w:hAnsi="Times New Roman"/>
          <w:sz w:val="28"/>
          <w:szCs w:val="28"/>
        </w:rPr>
        <w:t>. А вообще влияние воздушного потока (при больших скоростях) заключается в уменьшении эффективности глушителя. Но в данном случае наличие воздушного потока приводит к возрастанию эффективности глушителя в области низких и средних частот на 1-5 дБ, которая достигает на частотах 63 и 125 Гц величины 12 дБ и 20 дБ соответственно. (В данном случае рассматривается глушитель с диаметром входного патрубка 450 мм и длиной 900 мм).  Возрастание эффективности зависит от типа используемой звукопоглощающей вставки. То есть можно предположить, что установка такого глушителя позволяет не только снизить шум, излучаемый вентилятором, но и уменьшить уровень звукоизлучения самого вентилятора. При этом данный тип глушителя характеризуется достаточно низкой величиной аэродинамического сопротивления. Так при объемном расходе 5800 м</w:t>
      </w:r>
      <w:r w:rsidRPr="00243432">
        <w:rPr>
          <w:rFonts w:ascii="Times New Roman" w:eastAsiaTheme="minorEastAsia" w:hAnsi="Times New Roman"/>
          <w:sz w:val="28"/>
          <w:szCs w:val="28"/>
          <w:vertAlign w:val="superscript"/>
        </w:rPr>
        <w:t>3</w:t>
      </w:r>
      <w:r w:rsidRPr="00243432">
        <w:rPr>
          <w:rFonts w:ascii="Times New Roman" w:eastAsiaTheme="minorEastAsia" w:hAnsi="Times New Roman"/>
          <w:sz w:val="28"/>
          <w:szCs w:val="28"/>
        </w:rPr>
        <w:t xml:space="preserve">/ч перепад давления составляет 15 Па. (Для сравнения перепад давления на глушителе </w:t>
      </w:r>
      <w:r w:rsidRPr="00243432">
        <w:rPr>
          <w:rFonts w:ascii="Times New Roman" w:eastAsiaTheme="minorEastAsia" w:hAnsi="Times New Roman"/>
          <w:sz w:val="28"/>
          <w:szCs w:val="28"/>
          <w:lang w:val="en-US"/>
        </w:rPr>
        <w:t>RSA</w:t>
      </w:r>
      <w:r w:rsidRPr="00243432">
        <w:rPr>
          <w:rFonts w:ascii="Times New Roman" w:eastAsiaTheme="minorEastAsia" w:hAnsi="Times New Roman"/>
          <w:sz w:val="28"/>
          <w:szCs w:val="28"/>
        </w:rPr>
        <w:t xml:space="preserve"> 500х300 с примерно такой же площадью поперечного сечения и при таком же объемном расходе около 200 Па).</w:t>
      </w:r>
    </w:p>
    <w:p w:rsidR="00907F2F" w:rsidRPr="00D27E24" w:rsidRDefault="00907F2F" w:rsidP="00907F2F">
      <w:pPr>
        <w:spacing w:line="360" w:lineRule="auto"/>
        <w:ind w:right="425" w:firstLine="709"/>
        <w:jc w:val="both"/>
        <w:rPr>
          <w:rFonts w:ascii="Times New Roman" w:eastAsiaTheme="minorEastAsia" w:hAnsi="Times New Roman"/>
          <w:sz w:val="28"/>
          <w:szCs w:val="28"/>
        </w:rPr>
      </w:pPr>
      <w:r w:rsidRPr="00D27E24">
        <w:rPr>
          <w:rFonts w:ascii="Times New Roman" w:eastAsiaTheme="minorEastAsia" w:hAnsi="Times New Roman"/>
          <w:sz w:val="28"/>
          <w:szCs w:val="28"/>
        </w:rPr>
        <w:t xml:space="preserve">У фирмы </w:t>
      </w:r>
      <w:proofErr w:type="spellStart"/>
      <w:r w:rsidRPr="00D27E24">
        <w:rPr>
          <w:rFonts w:ascii="Times New Roman" w:hAnsi="Times New Roman"/>
          <w:sz w:val="28"/>
          <w:szCs w:val="28"/>
        </w:rPr>
        <w:t>Caryaire</w:t>
      </w:r>
      <w:proofErr w:type="spellEnd"/>
      <w:r w:rsidRPr="00D27E24">
        <w:rPr>
          <w:rFonts w:ascii="Times New Roman" w:hAnsi="Times New Roman"/>
          <w:sz w:val="28"/>
          <w:szCs w:val="28"/>
        </w:rPr>
        <w:t xml:space="preserve"> </w:t>
      </w:r>
      <w:proofErr w:type="spellStart"/>
      <w:r w:rsidRPr="00D27E24">
        <w:rPr>
          <w:rFonts w:ascii="Times New Roman" w:hAnsi="Times New Roman"/>
          <w:sz w:val="28"/>
          <w:szCs w:val="28"/>
        </w:rPr>
        <w:t>Equipments</w:t>
      </w:r>
      <w:proofErr w:type="spellEnd"/>
      <w:r w:rsidRPr="00D27E24">
        <w:rPr>
          <w:rFonts w:ascii="Times New Roman" w:hAnsi="Times New Roman"/>
          <w:sz w:val="28"/>
          <w:szCs w:val="28"/>
        </w:rPr>
        <w:t>, выпускающей глушители, как с круглой (</w:t>
      </w:r>
      <w:r w:rsidRPr="00D27E24">
        <w:rPr>
          <w:rFonts w:ascii="Times New Roman" w:hAnsi="Times New Roman"/>
          <w:sz w:val="28"/>
          <w:szCs w:val="28"/>
          <w:lang w:val="en-US"/>
        </w:rPr>
        <w:t>CAF</w:t>
      </w:r>
      <w:r w:rsidRPr="00D27E24">
        <w:rPr>
          <w:rFonts w:ascii="Times New Roman" w:hAnsi="Times New Roman"/>
          <w:sz w:val="28"/>
          <w:szCs w:val="28"/>
        </w:rPr>
        <w:t>-</w:t>
      </w:r>
      <w:r w:rsidRPr="00D27E24">
        <w:rPr>
          <w:rFonts w:ascii="Times New Roman" w:hAnsi="Times New Roman"/>
          <w:sz w:val="28"/>
          <w:szCs w:val="28"/>
          <w:lang w:val="en-US"/>
        </w:rPr>
        <w:t>R</w:t>
      </w:r>
      <w:r w:rsidRPr="00D27E24">
        <w:rPr>
          <w:rFonts w:ascii="Times New Roman" w:hAnsi="Times New Roman"/>
          <w:sz w:val="28"/>
          <w:szCs w:val="28"/>
        </w:rPr>
        <w:t>), так и с прямоугольной (</w:t>
      </w:r>
      <w:r w:rsidRPr="00D27E24">
        <w:rPr>
          <w:rFonts w:ascii="Times New Roman" w:hAnsi="Times New Roman"/>
          <w:sz w:val="28"/>
          <w:szCs w:val="28"/>
          <w:lang w:val="en-US"/>
        </w:rPr>
        <w:t>CAF</w:t>
      </w:r>
      <w:r w:rsidRPr="00D27E24">
        <w:rPr>
          <w:rFonts w:ascii="Times New Roman" w:hAnsi="Times New Roman"/>
          <w:sz w:val="28"/>
          <w:szCs w:val="28"/>
        </w:rPr>
        <w:t>-</w:t>
      </w:r>
      <w:r w:rsidRPr="00D27E24">
        <w:rPr>
          <w:rFonts w:ascii="Times New Roman" w:hAnsi="Times New Roman"/>
          <w:sz w:val="28"/>
          <w:szCs w:val="28"/>
          <w:lang w:val="en-US"/>
        </w:rPr>
        <w:t>S</w:t>
      </w:r>
      <w:r w:rsidRPr="00D27E24">
        <w:rPr>
          <w:rFonts w:ascii="Times New Roman" w:hAnsi="Times New Roman"/>
          <w:sz w:val="28"/>
          <w:szCs w:val="28"/>
        </w:rPr>
        <w:t>) (рис.4) формой наружного корпуса, если судить по характеристикам приведенным в ее каталоге, более высокую акустическую эффективность демонстрируют глушители с круглой формой наружного корпуса.</w:t>
      </w:r>
    </w:p>
    <w:p w:rsidR="00907F2F" w:rsidRPr="00055C11" w:rsidRDefault="00907F2F" w:rsidP="00907F2F">
      <w:pPr>
        <w:pStyle w:val="a8"/>
        <w:spacing w:line="360" w:lineRule="auto"/>
        <w:ind w:left="450" w:right="425"/>
        <w:jc w:val="both"/>
        <w:rPr>
          <w:rFonts w:ascii="Times New Roman" w:hAnsi="Times New Roman" w:cs="Times New Roman"/>
          <w:sz w:val="28"/>
          <w:szCs w:val="28"/>
        </w:rPr>
      </w:pPr>
      <w:r>
        <w:rPr>
          <w:noProof/>
          <w:lang w:eastAsia="ru-RU"/>
        </w:rPr>
        <w:drawing>
          <wp:inline distT="0" distB="0" distL="0" distR="0" wp14:anchorId="0EC936A3" wp14:editId="5841D0BF">
            <wp:extent cx="4656455" cy="2032000"/>
            <wp:effectExtent l="0" t="0" r="0" b="6350"/>
            <wp:docPr id="16" name="Рисунок 16" descr="\\Corporate2\nilaa\Work\Даша\для А.М\Рисунки\Рис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rporate2\nilaa\Work\Даша\для А.М\Рисунки\Рис 1.bmp"/>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56455" cy="2032000"/>
                    </a:xfrm>
                    <a:prstGeom prst="rect">
                      <a:avLst/>
                    </a:prstGeom>
                    <a:noFill/>
                    <a:ln>
                      <a:noFill/>
                    </a:ln>
                  </pic:spPr>
                </pic:pic>
              </a:graphicData>
            </a:graphic>
          </wp:inline>
        </w:drawing>
      </w:r>
    </w:p>
    <w:p w:rsidR="00907F2F" w:rsidRPr="00D27E24" w:rsidRDefault="00907F2F" w:rsidP="00907F2F">
      <w:pPr>
        <w:spacing w:line="360" w:lineRule="auto"/>
        <w:ind w:right="425"/>
        <w:jc w:val="center"/>
        <w:rPr>
          <w:rFonts w:ascii="Times New Roman" w:hAnsi="Times New Roman"/>
          <w:sz w:val="28"/>
          <w:szCs w:val="28"/>
        </w:rPr>
      </w:pPr>
      <w:r>
        <w:rPr>
          <w:rFonts w:ascii="Times New Roman" w:hAnsi="Times New Roman"/>
          <w:sz w:val="28"/>
          <w:szCs w:val="28"/>
        </w:rPr>
        <w:t xml:space="preserve">Рис. 9 - </w:t>
      </w:r>
      <w:r w:rsidRPr="00D27E24">
        <w:rPr>
          <w:rFonts w:ascii="Times New Roman" w:hAnsi="Times New Roman"/>
          <w:sz w:val="28"/>
          <w:szCs w:val="28"/>
        </w:rPr>
        <w:t xml:space="preserve">Глушитель с  цилиндрической вставкой и прямоугольной формой наружного корпуса серии </w:t>
      </w:r>
      <w:r w:rsidRPr="00D27E24">
        <w:rPr>
          <w:rFonts w:ascii="Times New Roman" w:hAnsi="Times New Roman"/>
          <w:sz w:val="28"/>
          <w:szCs w:val="28"/>
          <w:lang w:val="en-US"/>
        </w:rPr>
        <w:t>CAF</w:t>
      </w:r>
      <w:r w:rsidRPr="00D27E24">
        <w:rPr>
          <w:rFonts w:ascii="Times New Roman" w:hAnsi="Times New Roman"/>
          <w:sz w:val="28"/>
          <w:szCs w:val="28"/>
        </w:rPr>
        <w:t>-</w:t>
      </w:r>
      <w:r w:rsidRPr="00D27E24">
        <w:rPr>
          <w:rFonts w:ascii="Times New Roman" w:hAnsi="Times New Roman"/>
          <w:sz w:val="28"/>
          <w:szCs w:val="28"/>
          <w:lang w:val="en-US"/>
        </w:rPr>
        <w:t>S</w:t>
      </w:r>
      <w:r w:rsidRPr="00D27E24">
        <w:rPr>
          <w:rFonts w:ascii="Times New Roman" w:hAnsi="Times New Roman"/>
          <w:sz w:val="28"/>
          <w:szCs w:val="28"/>
        </w:rPr>
        <w:t xml:space="preserve"> </w:t>
      </w:r>
      <w:r w:rsidRPr="00D27E24">
        <w:rPr>
          <w:rFonts w:ascii="Times New Roman" w:eastAsiaTheme="minorEastAsia" w:hAnsi="Times New Roman"/>
          <w:sz w:val="28"/>
          <w:szCs w:val="28"/>
        </w:rPr>
        <w:t xml:space="preserve">фирмы </w:t>
      </w:r>
      <w:proofErr w:type="spellStart"/>
      <w:r w:rsidRPr="00D27E24">
        <w:rPr>
          <w:rFonts w:ascii="Times New Roman" w:hAnsi="Times New Roman"/>
          <w:sz w:val="28"/>
          <w:szCs w:val="28"/>
        </w:rPr>
        <w:t>Caryaire</w:t>
      </w:r>
      <w:proofErr w:type="spellEnd"/>
      <w:r w:rsidRPr="00D27E24">
        <w:rPr>
          <w:rFonts w:ascii="Times New Roman" w:hAnsi="Times New Roman"/>
          <w:sz w:val="28"/>
          <w:szCs w:val="28"/>
        </w:rPr>
        <w:t xml:space="preserve"> </w:t>
      </w:r>
      <w:proofErr w:type="spellStart"/>
      <w:r w:rsidRPr="00D27E24">
        <w:rPr>
          <w:rFonts w:ascii="Times New Roman" w:hAnsi="Times New Roman"/>
          <w:sz w:val="28"/>
          <w:szCs w:val="28"/>
        </w:rPr>
        <w:t>Equipments</w:t>
      </w:r>
      <w:proofErr w:type="spellEnd"/>
      <w:r w:rsidRPr="00D27E24">
        <w:rPr>
          <w:rFonts w:ascii="Times New Roman" w:hAnsi="Times New Roman"/>
          <w:sz w:val="28"/>
          <w:szCs w:val="28"/>
        </w:rPr>
        <w:t>.</w:t>
      </w:r>
    </w:p>
    <w:p w:rsidR="00907F2F" w:rsidRPr="008E7120" w:rsidRDefault="00907F2F" w:rsidP="007472AC">
      <w:pPr>
        <w:spacing w:line="360" w:lineRule="auto"/>
        <w:ind w:right="425" w:firstLine="709"/>
        <w:jc w:val="both"/>
        <w:rPr>
          <w:rFonts w:ascii="Times New Roman" w:eastAsiaTheme="minorEastAsia" w:hAnsi="Times New Roman"/>
          <w:sz w:val="28"/>
          <w:szCs w:val="28"/>
        </w:rPr>
      </w:pPr>
      <w:r>
        <w:rPr>
          <w:rFonts w:ascii="Times New Roman" w:hAnsi="Times New Roman"/>
          <w:sz w:val="28"/>
          <w:szCs w:val="28"/>
        </w:rPr>
        <w:t>Ниже в таблице 5</w:t>
      </w:r>
      <w:r w:rsidRPr="00D27E24">
        <w:rPr>
          <w:rFonts w:ascii="Times New Roman" w:hAnsi="Times New Roman"/>
          <w:sz w:val="28"/>
          <w:szCs w:val="28"/>
        </w:rPr>
        <w:t xml:space="preserve"> приведены сравнительные характеристики глушителей этой фирмы с различной формой наружного корпуса</w:t>
      </w:r>
      <w:r w:rsidRPr="00D27E24">
        <w:rPr>
          <w:rFonts w:ascii="Times New Roman" w:eastAsiaTheme="minorEastAsia" w:hAnsi="Times New Roman"/>
          <w:sz w:val="28"/>
          <w:szCs w:val="28"/>
        </w:rPr>
        <w:t xml:space="preserve"> длиной 2 калибра. (Фирма выпускает еще глушители длиной 1 и 1,5 калибра и там наблюдается примерно такая же картина).</w:t>
      </w:r>
    </w:p>
    <w:p w:rsidR="00907F2F" w:rsidRPr="008E7120" w:rsidRDefault="00907F2F" w:rsidP="00907F2F">
      <w:pPr>
        <w:tabs>
          <w:tab w:val="left" w:pos="0"/>
        </w:tabs>
        <w:spacing w:after="0" w:line="360" w:lineRule="auto"/>
        <w:jc w:val="center"/>
        <w:rPr>
          <w:rFonts w:ascii="Times New Roman" w:hAnsi="Times New Roman"/>
          <w:sz w:val="28"/>
          <w:szCs w:val="28"/>
        </w:rPr>
      </w:pPr>
      <w:r w:rsidRPr="008E7120">
        <w:rPr>
          <w:rFonts w:ascii="Times New Roman" w:hAnsi="Times New Roman"/>
          <w:sz w:val="28"/>
          <w:szCs w:val="28"/>
        </w:rPr>
        <w:t xml:space="preserve">Таблица </w:t>
      </w:r>
      <w:r>
        <w:rPr>
          <w:rFonts w:ascii="Times New Roman" w:hAnsi="Times New Roman"/>
          <w:sz w:val="28"/>
          <w:szCs w:val="28"/>
        </w:rPr>
        <w:t>5</w:t>
      </w:r>
      <w:r w:rsidRPr="008E7120">
        <w:rPr>
          <w:rFonts w:ascii="Times New Roman" w:hAnsi="Times New Roman"/>
          <w:sz w:val="28"/>
          <w:szCs w:val="28"/>
        </w:rPr>
        <w:t xml:space="preserve"> - Эффективность </w:t>
      </w:r>
      <w:proofErr w:type="spellStart"/>
      <w:r w:rsidRPr="008E7120">
        <w:rPr>
          <w:rFonts w:ascii="Times New Roman" w:hAnsi="Times New Roman"/>
          <w:sz w:val="28"/>
          <w:szCs w:val="28"/>
        </w:rPr>
        <w:t>шумоглушения</w:t>
      </w:r>
      <w:proofErr w:type="spellEnd"/>
      <w:r w:rsidRPr="008E7120">
        <w:rPr>
          <w:rFonts w:ascii="Times New Roman" w:hAnsi="Times New Roman"/>
          <w:sz w:val="28"/>
          <w:szCs w:val="28"/>
        </w:rPr>
        <w:t xml:space="preserve"> глушителей шума </w:t>
      </w:r>
      <w:r w:rsidRPr="008E7120">
        <w:rPr>
          <w:rFonts w:ascii="Times New Roman" w:eastAsiaTheme="minorEastAsia" w:hAnsi="Times New Roman"/>
          <w:sz w:val="28"/>
          <w:szCs w:val="28"/>
        </w:rPr>
        <w:t xml:space="preserve">фирмы </w:t>
      </w:r>
      <w:proofErr w:type="spellStart"/>
      <w:r w:rsidRPr="008E7120">
        <w:rPr>
          <w:rFonts w:ascii="Times New Roman" w:hAnsi="Times New Roman"/>
          <w:sz w:val="28"/>
          <w:szCs w:val="28"/>
        </w:rPr>
        <w:t>Caryaire</w:t>
      </w:r>
      <w:proofErr w:type="spellEnd"/>
      <w:r w:rsidRPr="008E7120">
        <w:rPr>
          <w:rFonts w:ascii="Times New Roman" w:eastAsiaTheme="minorEastAsia" w:hAnsi="Times New Roman"/>
          <w:sz w:val="28"/>
          <w:szCs w:val="28"/>
        </w:rPr>
        <w:t xml:space="preserve"> </w:t>
      </w:r>
      <w:r w:rsidRPr="008E7120">
        <w:rPr>
          <w:rFonts w:ascii="Times New Roman" w:hAnsi="Times New Roman"/>
          <w:sz w:val="28"/>
          <w:szCs w:val="28"/>
        </w:rPr>
        <w:t>с круглой (</w:t>
      </w:r>
      <w:r w:rsidRPr="008E7120">
        <w:rPr>
          <w:rFonts w:ascii="Times New Roman" w:hAnsi="Times New Roman"/>
          <w:sz w:val="28"/>
          <w:szCs w:val="28"/>
          <w:lang w:val="en-US"/>
        </w:rPr>
        <w:t>CAF</w:t>
      </w:r>
      <w:r w:rsidRPr="008E7120">
        <w:rPr>
          <w:rFonts w:ascii="Times New Roman" w:hAnsi="Times New Roman"/>
          <w:sz w:val="28"/>
          <w:szCs w:val="28"/>
        </w:rPr>
        <w:t>-</w:t>
      </w:r>
      <w:r w:rsidRPr="008E7120">
        <w:rPr>
          <w:rFonts w:ascii="Times New Roman" w:hAnsi="Times New Roman"/>
          <w:sz w:val="28"/>
          <w:szCs w:val="28"/>
          <w:lang w:val="en-US"/>
        </w:rPr>
        <w:t>R</w:t>
      </w:r>
      <w:r w:rsidRPr="008E7120">
        <w:rPr>
          <w:rFonts w:ascii="Times New Roman" w:hAnsi="Times New Roman"/>
          <w:sz w:val="28"/>
          <w:szCs w:val="28"/>
        </w:rPr>
        <w:t>) и прямоугольной (</w:t>
      </w:r>
      <w:r w:rsidRPr="008E7120">
        <w:rPr>
          <w:rFonts w:ascii="Times New Roman" w:hAnsi="Times New Roman"/>
          <w:sz w:val="28"/>
          <w:szCs w:val="28"/>
          <w:lang w:val="en-US"/>
        </w:rPr>
        <w:t>CAF</w:t>
      </w:r>
      <w:r w:rsidRPr="008E7120">
        <w:rPr>
          <w:rFonts w:ascii="Times New Roman" w:hAnsi="Times New Roman"/>
          <w:sz w:val="28"/>
          <w:szCs w:val="28"/>
        </w:rPr>
        <w:t>-</w:t>
      </w:r>
      <w:r w:rsidRPr="008E7120">
        <w:rPr>
          <w:rFonts w:ascii="Times New Roman" w:hAnsi="Times New Roman"/>
          <w:sz w:val="28"/>
          <w:szCs w:val="28"/>
          <w:lang w:val="en-US"/>
        </w:rPr>
        <w:t>S</w:t>
      </w:r>
      <w:r w:rsidRPr="008E7120">
        <w:rPr>
          <w:rFonts w:ascii="Times New Roman" w:hAnsi="Times New Roman"/>
          <w:sz w:val="28"/>
          <w:szCs w:val="28"/>
        </w:rPr>
        <w:t>) формой наружного корпуса.</w:t>
      </w:r>
    </w:p>
    <w:tbl>
      <w:tblPr>
        <w:tblStyle w:val="a5"/>
        <w:tblpPr w:leftFromText="180" w:rightFromText="180" w:vertAnchor="text" w:tblpXSpec="center" w:tblpY="1"/>
        <w:tblW w:w="0" w:type="auto"/>
        <w:tblLook w:val="0600" w:firstRow="0" w:lastRow="0" w:firstColumn="0" w:lastColumn="0" w:noHBand="1" w:noVBand="1"/>
      </w:tblPr>
      <w:tblGrid>
        <w:gridCol w:w="2989"/>
        <w:gridCol w:w="966"/>
        <w:gridCol w:w="965"/>
        <w:gridCol w:w="965"/>
        <w:gridCol w:w="1177"/>
        <w:gridCol w:w="1177"/>
        <w:gridCol w:w="1177"/>
      </w:tblGrid>
      <w:tr w:rsidR="00907F2F" w:rsidRPr="008562AE" w:rsidTr="007472AC">
        <w:trPr>
          <w:trHeight w:val="315"/>
        </w:trPr>
        <w:tc>
          <w:tcPr>
            <w:tcW w:w="0" w:type="auto"/>
            <w:vMerge w:val="restart"/>
            <w:vAlign w:val="center"/>
          </w:tcPr>
          <w:p w:rsidR="00907F2F" w:rsidRPr="0046685E" w:rsidRDefault="00907F2F" w:rsidP="007472AC">
            <w:pPr>
              <w:jc w:val="center"/>
              <w:rPr>
                <w:rFonts w:ascii="Times New Roman" w:hAnsi="Times New Roman"/>
                <w:sz w:val="28"/>
                <w:szCs w:val="28"/>
              </w:rPr>
            </w:pPr>
            <w:r>
              <w:rPr>
                <w:rFonts w:ascii="Times New Roman" w:hAnsi="Times New Roman"/>
                <w:sz w:val="28"/>
                <w:szCs w:val="28"/>
              </w:rPr>
              <w:t>Типоразмер глушителя</w:t>
            </w:r>
          </w:p>
        </w:tc>
        <w:tc>
          <w:tcPr>
            <w:tcW w:w="0" w:type="auto"/>
            <w:gridSpan w:val="6"/>
          </w:tcPr>
          <w:p w:rsidR="00907F2F" w:rsidRPr="00B639CF" w:rsidRDefault="00907F2F" w:rsidP="007472AC">
            <w:pPr>
              <w:jc w:val="center"/>
              <w:rPr>
                <w:rFonts w:ascii="Times New Roman" w:hAnsi="Times New Roman"/>
                <w:sz w:val="28"/>
                <w:szCs w:val="28"/>
              </w:rPr>
            </w:pPr>
            <w:r>
              <w:rPr>
                <w:rFonts w:ascii="Times New Roman" w:hAnsi="Times New Roman"/>
                <w:sz w:val="28"/>
                <w:szCs w:val="28"/>
              </w:rPr>
              <w:t>Среднегеометрические частоты октавных полос, Гц</w:t>
            </w:r>
          </w:p>
        </w:tc>
      </w:tr>
      <w:tr w:rsidR="007472AC" w:rsidRPr="008562AE" w:rsidTr="007472AC">
        <w:trPr>
          <w:trHeight w:val="345"/>
        </w:trPr>
        <w:tc>
          <w:tcPr>
            <w:tcW w:w="0" w:type="auto"/>
            <w:vMerge/>
            <w:vAlign w:val="center"/>
          </w:tcPr>
          <w:p w:rsidR="00907F2F" w:rsidRDefault="00907F2F" w:rsidP="007472AC">
            <w:pPr>
              <w:jc w:val="center"/>
              <w:rPr>
                <w:rFonts w:ascii="Times New Roman" w:hAnsi="Times New Roman"/>
                <w:sz w:val="28"/>
                <w:szCs w:val="28"/>
              </w:rPr>
            </w:pPr>
          </w:p>
        </w:tc>
        <w:tc>
          <w:tcPr>
            <w:tcW w:w="0" w:type="auto"/>
          </w:tcPr>
          <w:p w:rsidR="00907F2F" w:rsidRPr="00B639CF" w:rsidRDefault="00907F2F" w:rsidP="007472AC">
            <w:pPr>
              <w:jc w:val="center"/>
              <w:rPr>
                <w:rFonts w:ascii="Times New Roman" w:hAnsi="Times New Roman"/>
                <w:sz w:val="28"/>
                <w:szCs w:val="28"/>
              </w:rPr>
            </w:pPr>
            <w:r>
              <w:rPr>
                <w:rFonts w:ascii="Times New Roman" w:hAnsi="Times New Roman"/>
                <w:sz w:val="28"/>
                <w:szCs w:val="28"/>
              </w:rPr>
              <w:t>125</w:t>
            </w:r>
          </w:p>
        </w:tc>
        <w:tc>
          <w:tcPr>
            <w:tcW w:w="0" w:type="auto"/>
          </w:tcPr>
          <w:p w:rsidR="00907F2F" w:rsidRPr="00B639CF" w:rsidRDefault="00907F2F" w:rsidP="007472AC">
            <w:pPr>
              <w:jc w:val="center"/>
              <w:rPr>
                <w:rFonts w:ascii="Times New Roman" w:hAnsi="Times New Roman"/>
                <w:sz w:val="28"/>
                <w:szCs w:val="28"/>
              </w:rPr>
            </w:pPr>
            <w:r>
              <w:rPr>
                <w:rFonts w:ascii="Times New Roman" w:hAnsi="Times New Roman"/>
                <w:sz w:val="28"/>
                <w:szCs w:val="28"/>
              </w:rPr>
              <w:t>250</w:t>
            </w:r>
          </w:p>
        </w:tc>
        <w:tc>
          <w:tcPr>
            <w:tcW w:w="0" w:type="auto"/>
          </w:tcPr>
          <w:p w:rsidR="00907F2F" w:rsidRPr="00B639CF" w:rsidRDefault="00907F2F" w:rsidP="007472AC">
            <w:pPr>
              <w:jc w:val="center"/>
              <w:rPr>
                <w:rFonts w:ascii="Times New Roman" w:hAnsi="Times New Roman"/>
                <w:sz w:val="28"/>
                <w:szCs w:val="28"/>
              </w:rPr>
            </w:pPr>
            <w:r>
              <w:rPr>
                <w:rFonts w:ascii="Times New Roman" w:hAnsi="Times New Roman"/>
                <w:sz w:val="28"/>
                <w:szCs w:val="28"/>
              </w:rPr>
              <w:t>500</w:t>
            </w:r>
          </w:p>
        </w:tc>
        <w:tc>
          <w:tcPr>
            <w:tcW w:w="0" w:type="auto"/>
          </w:tcPr>
          <w:p w:rsidR="00907F2F" w:rsidRPr="00B639CF" w:rsidRDefault="00907F2F" w:rsidP="007472AC">
            <w:pPr>
              <w:jc w:val="center"/>
              <w:rPr>
                <w:rFonts w:ascii="Times New Roman" w:hAnsi="Times New Roman"/>
                <w:sz w:val="28"/>
                <w:szCs w:val="28"/>
              </w:rPr>
            </w:pPr>
            <w:r>
              <w:rPr>
                <w:rFonts w:ascii="Times New Roman" w:hAnsi="Times New Roman"/>
                <w:sz w:val="28"/>
                <w:szCs w:val="28"/>
              </w:rPr>
              <w:t>1000</w:t>
            </w:r>
          </w:p>
        </w:tc>
        <w:tc>
          <w:tcPr>
            <w:tcW w:w="0" w:type="auto"/>
          </w:tcPr>
          <w:p w:rsidR="00907F2F" w:rsidRPr="00B639CF" w:rsidRDefault="00907F2F" w:rsidP="007472AC">
            <w:pPr>
              <w:jc w:val="center"/>
              <w:rPr>
                <w:rFonts w:ascii="Times New Roman" w:hAnsi="Times New Roman"/>
                <w:sz w:val="28"/>
                <w:szCs w:val="28"/>
              </w:rPr>
            </w:pPr>
            <w:r>
              <w:rPr>
                <w:rFonts w:ascii="Times New Roman" w:hAnsi="Times New Roman"/>
                <w:sz w:val="28"/>
                <w:szCs w:val="28"/>
              </w:rPr>
              <w:t>2000</w:t>
            </w:r>
          </w:p>
        </w:tc>
        <w:tc>
          <w:tcPr>
            <w:tcW w:w="0" w:type="auto"/>
          </w:tcPr>
          <w:p w:rsidR="00907F2F" w:rsidRPr="00B639CF" w:rsidRDefault="00907F2F" w:rsidP="007472AC">
            <w:pPr>
              <w:jc w:val="center"/>
              <w:rPr>
                <w:rFonts w:ascii="Times New Roman" w:hAnsi="Times New Roman"/>
                <w:sz w:val="28"/>
                <w:szCs w:val="28"/>
              </w:rPr>
            </w:pPr>
            <w:r>
              <w:rPr>
                <w:rFonts w:ascii="Times New Roman" w:hAnsi="Times New Roman"/>
                <w:sz w:val="28"/>
                <w:szCs w:val="28"/>
              </w:rPr>
              <w:t>4000</w:t>
            </w:r>
          </w:p>
        </w:tc>
      </w:tr>
      <w:tr w:rsidR="00907F2F" w:rsidRPr="008562AE" w:rsidTr="007472AC">
        <w:trPr>
          <w:trHeight w:val="285"/>
        </w:trPr>
        <w:tc>
          <w:tcPr>
            <w:tcW w:w="0" w:type="auto"/>
            <w:vMerge/>
            <w:vAlign w:val="center"/>
          </w:tcPr>
          <w:p w:rsidR="00907F2F" w:rsidRDefault="00907F2F" w:rsidP="007472AC">
            <w:pPr>
              <w:jc w:val="center"/>
              <w:rPr>
                <w:rFonts w:ascii="Times New Roman" w:hAnsi="Times New Roman"/>
                <w:sz w:val="28"/>
                <w:szCs w:val="28"/>
              </w:rPr>
            </w:pPr>
          </w:p>
        </w:tc>
        <w:tc>
          <w:tcPr>
            <w:tcW w:w="0" w:type="auto"/>
            <w:gridSpan w:val="6"/>
          </w:tcPr>
          <w:p w:rsidR="00907F2F" w:rsidRDefault="00907F2F" w:rsidP="007472AC">
            <w:pPr>
              <w:jc w:val="center"/>
              <w:rPr>
                <w:rFonts w:ascii="Times New Roman" w:hAnsi="Times New Roman"/>
                <w:sz w:val="28"/>
                <w:szCs w:val="28"/>
              </w:rPr>
            </w:pPr>
            <w:r w:rsidRPr="006A6791">
              <w:rPr>
                <w:rFonts w:ascii="Times New Roman" w:hAnsi="Times New Roman"/>
                <w:sz w:val="28"/>
                <w:szCs w:val="28"/>
              </w:rPr>
              <w:t>Эффективность глушителя, дБ</w:t>
            </w:r>
          </w:p>
        </w:tc>
      </w:tr>
      <w:tr w:rsidR="007472AC" w:rsidRPr="008562AE" w:rsidTr="007472AC">
        <w:trPr>
          <w:trHeight w:val="242"/>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CAF-R-315</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6</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32</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33</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22</w:t>
            </w:r>
          </w:p>
        </w:tc>
      </w:tr>
      <w:tr w:rsidR="007472AC" w:rsidRPr="008562AE" w:rsidTr="007472AC">
        <w:trPr>
          <w:trHeight w:val="346"/>
        </w:trPr>
        <w:tc>
          <w:tcPr>
            <w:tcW w:w="0" w:type="auto"/>
            <w:vAlign w:val="center"/>
          </w:tcPr>
          <w:p w:rsidR="00907F2F" w:rsidRPr="0044170C" w:rsidRDefault="00907F2F" w:rsidP="007472AC">
            <w:pPr>
              <w:jc w:val="center"/>
              <w:rPr>
                <w:rFonts w:ascii="Times New Roman" w:hAnsi="Times New Roman"/>
                <w:sz w:val="28"/>
                <w:szCs w:val="28"/>
              </w:rPr>
            </w:pPr>
            <w:r w:rsidRPr="00000608">
              <w:rPr>
                <w:rFonts w:ascii="Times New Roman" w:hAnsi="Times New Roman"/>
                <w:sz w:val="28"/>
                <w:szCs w:val="28"/>
              </w:rPr>
              <w:t>CAF</w:t>
            </w:r>
            <w:r w:rsidRPr="008A184C">
              <w:rPr>
                <w:rFonts w:ascii="Times New Roman" w:hAnsi="Times New Roman"/>
                <w:sz w:val="28"/>
                <w:szCs w:val="28"/>
              </w:rPr>
              <w:t>-</w:t>
            </w:r>
            <w:r w:rsidRPr="00000608">
              <w:rPr>
                <w:rFonts w:ascii="Times New Roman" w:hAnsi="Times New Roman"/>
                <w:sz w:val="28"/>
                <w:szCs w:val="28"/>
              </w:rPr>
              <w:t>S</w:t>
            </w:r>
            <w:r>
              <w:rPr>
                <w:rFonts w:ascii="Times New Roman" w:hAnsi="Times New Roman"/>
                <w:sz w:val="28"/>
                <w:szCs w:val="28"/>
              </w:rPr>
              <w:t>-315</w:t>
            </w:r>
          </w:p>
        </w:tc>
        <w:tc>
          <w:tcPr>
            <w:tcW w:w="0" w:type="auto"/>
            <w:vAlign w:val="center"/>
          </w:tcPr>
          <w:p w:rsidR="00907F2F" w:rsidRPr="00803555" w:rsidRDefault="00907F2F" w:rsidP="007472AC">
            <w:pPr>
              <w:jc w:val="center"/>
              <w:rPr>
                <w:rFonts w:ascii="Times New Roman" w:hAnsi="Times New Roman"/>
                <w:sz w:val="28"/>
                <w:szCs w:val="28"/>
              </w:rPr>
            </w:pPr>
            <w:r>
              <w:rPr>
                <w:rFonts w:ascii="Times New Roman" w:hAnsi="Times New Roman"/>
                <w:sz w:val="28"/>
                <w:szCs w:val="28"/>
              </w:rPr>
              <w:t>6</w:t>
            </w:r>
          </w:p>
        </w:tc>
        <w:tc>
          <w:tcPr>
            <w:tcW w:w="0" w:type="auto"/>
            <w:vAlign w:val="center"/>
          </w:tcPr>
          <w:p w:rsidR="00907F2F" w:rsidRPr="00803555" w:rsidRDefault="00907F2F" w:rsidP="007472AC">
            <w:pPr>
              <w:jc w:val="center"/>
              <w:rPr>
                <w:rFonts w:ascii="Times New Roman" w:hAnsi="Times New Roman"/>
                <w:sz w:val="28"/>
                <w:szCs w:val="28"/>
              </w:rPr>
            </w:pPr>
            <w:r>
              <w:rPr>
                <w:rFonts w:ascii="Times New Roman" w:hAnsi="Times New Roman"/>
                <w:sz w:val="28"/>
                <w:szCs w:val="28"/>
              </w:rPr>
              <w:t>6</w:t>
            </w:r>
          </w:p>
        </w:tc>
        <w:tc>
          <w:tcPr>
            <w:tcW w:w="0" w:type="auto"/>
            <w:vAlign w:val="center"/>
          </w:tcPr>
          <w:p w:rsidR="00907F2F" w:rsidRPr="00803555" w:rsidRDefault="00907F2F" w:rsidP="007472AC">
            <w:pPr>
              <w:jc w:val="center"/>
              <w:rPr>
                <w:rFonts w:ascii="Times New Roman" w:hAnsi="Times New Roman"/>
                <w:sz w:val="28"/>
                <w:szCs w:val="28"/>
              </w:rPr>
            </w:pPr>
            <w:r>
              <w:rPr>
                <w:rFonts w:ascii="Times New Roman" w:hAnsi="Times New Roman"/>
                <w:sz w:val="28"/>
                <w:szCs w:val="28"/>
              </w:rPr>
              <w:t>16</w:t>
            </w:r>
          </w:p>
        </w:tc>
        <w:tc>
          <w:tcPr>
            <w:tcW w:w="0" w:type="auto"/>
            <w:vAlign w:val="center"/>
          </w:tcPr>
          <w:p w:rsidR="00907F2F" w:rsidRPr="00803555" w:rsidRDefault="00907F2F" w:rsidP="007472AC">
            <w:pPr>
              <w:jc w:val="center"/>
              <w:rPr>
                <w:rFonts w:ascii="Times New Roman" w:hAnsi="Times New Roman"/>
                <w:sz w:val="28"/>
                <w:szCs w:val="28"/>
              </w:rPr>
            </w:pPr>
            <w:r>
              <w:rPr>
                <w:rFonts w:ascii="Times New Roman" w:hAnsi="Times New Roman"/>
                <w:sz w:val="28"/>
                <w:szCs w:val="28"/>
              </w:rPr>
              <w:t>26</w:t>
            </w:r>
          </w:p>
        </w:tc>
        <w:tc>
          <w:tcPr>
            <w:tcW w:w="0" w:type="auto"/>
            <w:vAlign w:val="center"/>
          </w:tcPr>
          <w:p w:rsidR="00907F2F" w:rsidRPr="00803555" w:rsidRDefault="00907F2F" w:rsidP="007472AC">
            <w:pPr>
              <w:jc w:val="center"/>
              <w:rPr>
                <w:rFonts w:ascii="Times New Roman" w:hAnsi="Times New Roman"/>
                <w:sz w:val="28"/>
                <w:szCs w:val="28"/>
              </w:rPr>
            </w:pPr>
            <w:r>
              <w:rPr>
                <w:rFonts w:ascii="Times New Roman" w:hAnsi="Times New Roman"/>
                <w:sz w:val="28"/>
                <w:szCs w:val="28"/>
              </w:rPr>
              <w:t>17</w:t>
            </w:r>
          </w:p>
        </w:tc>
        <w:tc>
          <w:tcPr>
            <w:tcW w:w="0" w:type="auto"/>
            <w:vAlign w:val="center"/>
          </w:tcPr>
          <w:p w:rsidR="00907F2F" w:rsidRPr="00803555" w:rsidRDefault="00907F2F" w:rsidP="007472AC">
            <w:pPr>
              <w:jc w:val="center"/>
              <w:rPr>
                <w:rFonts w:ascii="Times New Roman" w:hAnsi="Times New Roman"/>
                <w:sz w:val="28"/>
                <w:szCs w:val="28"/>
              </w:rPr>
            </w:pPr>
            <w:r>
              <w:rPr>
                <w:rFonts w:ascii="Times New Roman" w:hAnsi="Times New Roman"/>
                <w:sz w:val="28"/>
                <w:szCs w:val="28"/>
              </w:rPr>
              <w:t>13</w:t>
            </w:r>
          </w:p>
        </w:tc>
      </w:tr>
      <w:tr w:rsidR="007472AC" w:rsidRPr="008562AE" w:rsidTr="007472AC">
        <w:trPr>
          <w:trHeight w:val="266"/>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CAF-R-355</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8</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19</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40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39</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27</w:t>
            </w:r>
          </w:p>
        </w:tc>
      </w:tr>
      <w:tr w:rsidR="007472AC" w:rsidRPr="008562AE" w:rsidTr="007472AC">
        <w:trPr>
          <w:trHeight w:val="213"/>
        </w:trPr>
        <w:tc>
          <w:tcPr>
            <w:tcW w:w="0" w:type="auto"/>
            <w:vAlign w:val="center"/>
          </w:tcPr>
          <w:p w:rsidR="00907F2F" w:rsidRPr="0044170C" w:rsidRDefault="00907F2F" w:rsidP="007472AC">
            <w:pPr>
              <w:jc w:val="center"/>
              <w:rPr>
                <w:rFonts w:ascii="Times New Roman" w:hAnsi="Times New Roman"/>
                <w:sz w:val="28"/>
                <w:szCs w:val="28"/>
              </w:rPr>
            </w:pPr>
            <w:r w:rsidRPr="00000608">
              <w:rPr>
                <w:rFonts w:ascii="Times New Roman" w:hAnsi="Times New Roman"/>
                <w:sz w:val="28"/>
                <w:szCs w:val="28"/>
              </w:rPr>
              <w:t>CAF</w:t>
            </w:r>
            <w:r w:rsidRPr="008A184C">
              <w:rPr>
                <w:rFonts w:ascii="Times New Roman" w:hAnsi="Times New Roman"/>
                <w:sz w:val="28"/>
                <w:szCs w:val="28"/>
              </w:rPr>
              <w:t>-</w:t>
            </w:r>
            <w:r w:rsidRPr="00000608">
              <w:rPr>
                <w:rFonts w:ascii="Times New Roman" w:hAnsi="Times New Roman"/>
                <w:sz w:val="28"/>
                <w:szCs w:val="28"/>
              </w:rPr>
              <w:t>S</w:t>
            </w:r>
            <w:r>
              <w:rPr>
                <w:rFonts w:ascii="Times New Roman" w:hAnsi="Times New Roman"/>
                <w:sz w:val="28"/>
                <w:szCs w:val="28"/>
              </w:rPr>
              <w:t>-355</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2</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6</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15</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25</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16</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12</w:t>
            </w:r>
          </w:p>
        </w:tc>
      </w:tr>
      <w:tr w:rsidR="007472AC" w:rsidRPr="008562AE" w:rsidTr="007472AC">
        <w:trPr>
          <w:trHeight w:val="176"/>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CAF-R-400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9</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35</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23</w:t>
            </w:r>
          </w:p>
        </w:tc>
      </w:tr>
      <w:tr w:rsidR="007472AC" w:rsidRPr="008562AE" w:rsidTr="007472AC">
        <w:trPr>
          <w:trHeight w:val="266"/>
        </w:trPr>
        <w:tc>
          <w:tcPr>
            <w:tcW w:w="0" w:type="auto"/>
            <w:vAlign w:val="center"/>
          </w:tcPr>
          <w:p w:rsidR="00907F2F" w:rsidRPr="0044170C" w:rsidRDefault="00907F2F" w:rsidP="007472AC">
            <w:pPr>
              <w:jc w:val="center"/>
              <w:rPr>
                <w:rFonts w:ascii="Times New Roman" w:hAnsi="Times New Roman"/>
                <w:sz w:val="28"/>
                <w:szCs w:val="28"/>
              </w:rPr>
            </w:pPr>
            <w:r w:rsidRPr="00000608">
              <w:rPr>
                <w:rFonts w:ascii="Times New Roman" w:hAnsi="Times New Roman"/>
                <w:sz w:val="28"/>
                <w:szCs w:val="28"/>
              </w:rPr>
              <w:t>CAF</w:t>
            </w:r>
            <w:r w:rsidRPr="008A184C">
              <w:rPr>
                <w:rFonts w:ascii="Times New Roman" w:hAnsi="Times New Roman"/>
                <w:sz w:val="28"/>
                <w:szCs w:val="28"/>
              </w:rPr>
              <w:t>-</w:t>
            </w:r>
            <w:r w:rsidRPr="00000608">
              <w:rPr>
                <w:rFonts w:ascii="Times New Roman" w:hAnsi="Times New Roman"/>
                <w:sz w:val="28"/>
                <w:szCs w:val="28"/>
              </w:rPr>
              <w:t>S</w:t>
            </w:r>
            <w:r>
              <w:rPr>
                <w:rFonts w:ascii="Times New Roman" w:hAnsi="Times New Roman"/>
                <w:sz w:val="28"/>
                <w:szCs w:val="28"/>
              </w:rPr>
              <w:t>-400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2</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7</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18</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24</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15</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12</w:t>
            </w:r>
          </w:p>
        </w:tc>
      </w:tr>
      <w:tr w:rsidR="007472AC" w:rsidRPr="008562AE" w:rsidTr="007472AC">
        <w:trPr>
          <w:trHeight w:val="370"/>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CAF-R-450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23</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39</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36</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21</w:t>
            </w:r>
          </w:p>
        </w:tc>
      </w:tr>
      <w:tr w:rsidR="007472AC" w:rsidRPr="008562AE" w:rsidTr="007472AC">
        <w:trPr>
          <w:trHeight w:val="262"/>
        </w:trPr>
        <w:tc>
          <w:tcPr>
            <w:tcW w:w="0" w:type="auto"/>
            <w:vAlign w:val="center"/>
          </w:tcPr>
          <w:p w:rsidR="00907F2F" w:rsidRPr="0044170C" w:rsidRDefault="00907F2F" w:rsidP="007472AC">
            <w:pPr>
              <w:jc w:val="center"/>
              <w:rPr>
                <w:rFonts w:ascii="Times New Roman" w:hAnsi="Times New Roman"/>
                <w:sz w:val="28"/>
                <w:szCs w:val="28"/>
              </w:rPr>
            </w:pPr>
            <w:r w:rsidRPr="00000608">
              <w:rPr>
                <w:rFonts w:ascii="Times New Roman" w:hAnsi="Times New Roman"/>
                <w:sz w:val="28"/>
                <w:szCs w:val="28"/>
              </w:rPr>
              <w:t>CAF</w:t>
            </w:r>
            <w:r w:rsidRPr="008A184C">
              <w:rPr>
                <w:rFonts w:ascii="Times New Roman" w:hAnsi="Times New Roman"/>
                <w:sz w:val="28"/>
                <w:szCs w:val="28"/>
              </w:rPr>
              <w:t>-</w:t>
            </w:r>
            <w:r w:rsidRPr="00000608">
              <w:rPr>
                <w:rFonts w:ascii="Times New Roman" w:hAnsi="Times New Roman"/>
                <w:sz w:val="28"/>
                <w:szCs w:val="28"/>
              </w:rPr>
              <w:t>S</w:t>
            </w:r>
            <w:r>
              <w:rPr>
                <w:rFonts w:ascii="Times New Roman" w:hAnsi="Times New Roman"/>
                <w:sz w:val="28"/>
                <w:szCs w:val="28"/>
              </w:rPr>
              <w:t>-450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7</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21</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21</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15</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10</w:t>
            </w:r>
          </w:p>
        </w:tc>
      </w:tr>
      <w:tr w:rsidR="007472AC" w:rsidRPr="008562AE" w:rsidTr="007472AC">
        <w:trPr>
          <w:trHeight w:val="209"/>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CAF-R-500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24</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38</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32</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18</w:t>
            </w:r>
          </w:p>
        </w:tc>
      </w:tr>
      <w:tr w:rsidR="007472AC" w:rsidRPr="008562AE" w:rsidTr="007472AC">
        <w:trPr>
          <w:trHeight w:val="157"/>
        </w:trPr>
        <w:tc>
          <w:tcPr>
            <w:tcW w:w="0" w:type="auto"/>
            <w:vAlign w:val="center"/>
          </w:tcPr>
          <w:p w:rsidR="00907F2F" w:rsidRPr="0044170C" w:rsidRDefault="00907F2F" w:rsidP="007472AC">
            <w:pPr>
              <w:jc w:val="center"/>
              <w:rPr>
                <w:rFonts w:ascii="Times New Roman" w:hAnsi="Times New Roman"/>
                <w:sz w:val="28"/>
                <w:szCs w:val="28"/>
              </w:rPr>
            </w:pPr>
            <w:r w:rsidRPr="00000608">
              <w:rPr>
                <w:rFonts w:ascii="Times New Roman" w:hAnsi="Times New Roman"/>
                <w:sz w:val="28"/>
                <w:szCs w:val="28"/>
              </w:rPr>
              <w:t>CAF</w:t>
            </w:r>
            <w:r w:rsidRPr="008A184C">
              <w:rPr>
                <w:rFonts w:ascii="Times New Roman" w:hAnsi="Times New Roman"/>
                <w:sz w:val="28"/>
                <w:szCs w:val="28"/>
              </w:rPr>
              <w:t>-</w:t>
            </w:r>
            <w:r w:rsidRPr="00000608">
              <w:rPr>
                <w:rFonts w:ascii="Times New Roman" w:hAnsi="Times New Roman"/>
                <w:sz w:val="28"/>
                <w:szCs w:val="28"/>
              </w:rPr>
              <w:t>S</w:t>
            </w:r>
            <w:r>
              <w:rPr>
                <w:rFonts w:ascii="Times New Roman" w:hAnsi="Times New Roman"/>
                <w:sz w:val="28"/>
                <w:szCs w:val="28"/>
              </w:rPr>
              <w:t>-500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2</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8</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23</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21</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14</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11</w:t>
            </w:r>
          </w:p>
        </w:tc>
      </w:tr>
      <w:tr w:rsidR="007472AC" w:rsidRPr="008562AE" w:rsidTr="007472AC">
        <w:trPr>
          <w:trHeight w:val="119"/>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CAF-R-560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12</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41</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35</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18</w:t>
            </w:r>
          </w:p>
        </w:tc>
      </w:tr>
      <w:tr w:rsidR="007472AC" w:rsidRPr="008562AE" w:rsidTr="007472AC">
        <w:trPr>
          <w:trHeight w:val="209"/>
        </w:trPr>
        <w:tc>
          <w:tcPr>
            <w:tcW w:w="0" w:type="auto"/>
            <w:vAlign w:val="center"/>
          </w:tcPr>
          <w:p w:rsidR="00907F2F" w:rsidRPr="0044170C" w:rsidRDefault="00907F2F" w:rsidP="007472AC">
            <w:pPr>
              <w:jc w:val="center"/>
              <w:rPr>
                <w:rFonts w:ascii="Times New Roman" w:hAnsi="Times New Roman"/>
                <w:sz w:val="28"/>
                <w:szCs w:val="28"/>
              </w:rPr>
            </w:pPr>
            <w:r w:rsidRPr="00000608">
              <w:rPr>
                <w:rFonts w:ascii="Times New Roman" w:hAnsi="Times New Roman"/>
                <w:sz w:val="28"/>
                <w:szCs w:val="28"/>
              </w:rPr>
              <w:t>CAF</w:t>
            </w:r>
            <w:r w:rsidRPr="008A184C">
              <w:rPr>
                <w:rFonts w:ascii="Times New Roman" w:hAnsi="Times New Roman"/>
                <w:sz w:val="28"/>
                <w:szCs w:val="28"/>
              </w:rPr>
              <w:t>-</w:t>
            </w:r>
            <w:r w:rsidRPr="00000608">
              <w:rPr>
                <w:rFonts w:ascii="Times New Roman" w:hAnsi="Times New Roman"/>
                <w:sz w:val="28"/>
                <w:szCs w:val="28"/>
              </w:rPr>
              <w:t>S</w:t>
            </w:r>
            <w:r>
              <w:rPr>
                <w:rFonts w:ascii="Times New Roman" w:hAnsi="Times New Roman"/>
                <w:sz w:val="28"/>
                <w:szCs w:val="28"/>
              </w:rPr>
              <w:t>-560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9</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24</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19</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14</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10</w:t>
            </w:r>
          </w:p>
        </w:tc>
      </w:tr>
      <w:tr w:rsidR="007472AC" w:rsidRPr="008562AE" w:rsidTr="007472AC">
        <w:trPr>
          <w:trHeight w:val="171"/>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CAF-R-630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11</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29</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15</w:t>
            </w:r>
          </w:p>
        </w:tc>
      </w:tr>
      <w:tr w:rsidR="007472AC" w:rsidRPr="008562AE" w:rsidTr="007472AC">
        <w:trPr>
          <w:trHeight w:val="260"/>
        </w:trPr>
        <w:tc>
          <w:tcPr>
            <w:tcW w:w="0" w:type="auto"/>
            <w:vAlign w:val="center"/>
          </w:tcPr>
          <w:p w:rsidR="00907F2F" w:rsidRPr="0044170C" w:rsidRDefault="00907F2F" w:rsidP="007472AC">
            <w:pPr>
              <w:jc w:val="center"/>
              <w:rPr>
                <w:rFonts w:ascii="Times New Roman" w:hAnsi="Times New Roman"/>
                <w:sz w:val="28"/>
                <w:szCs w:val="28"/>
              </w:rPr>
            </w:pPr>
            <w:r w:rsidRPr="00000608">
              <w:rPr>
                <w:rFonts w:ascii="Times New Roman" w:hAnsi="Times New Roman"/>
                <w:sz w:val="28"/>
                <w:szCs w:val="28"/>
              </w:rPr>
              <w:t>CAF</w:t>
            </w:r>
            <w:r w:rsidRPr="008A184C">
              <w:rPr>
                <w:rFonts w:ascii="Times New Roman" w:hAnsi="Times New Roman"/>
                <w:sz w:val="28"/>
                <w:szCs w:val="28"/>
              </w:rPr>
              <w:t>-</w:t>
            </w:r>
            <w:r w:rsidRPr="00000608">
              <w:rPr>
                <w:rFonts w:ascii="Times New Roman" w:hAnsi="Times New Roman"/>
                <w:sz w:val="28"/>
                <w:szCs w:val="28"/>
              </w:rPr>
              <w:t>S</w:t>
            </w:r>
            <w:r>
              <w:rPr>
                <w:rFonts w:ascii="Times New Roman" w:hAnsi="Times New Roman"/>
                <w:sz w:val="28"/>
                <w:szCs w:val="28"/>
              </w:rPr>
              <w:t>-630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2</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9</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25</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17</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14</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10</w:t>
            </w:r>
          </w:p>
        </w:tc>
      </w:tr>
      <w:tr w:rsidR="007472AC" w:rsidRPr="008562AE" w:rsidTr="007472AC">
        <w:trPr>
          <w:trHeight w:val="195"/>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CAF-R-710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5</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14</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29</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41</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32</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18</w:t>
            </w:r>
          </w:p>
        </w:tc>
      </w:tr>
      <w:tr w:rsidR="007472AC" w:rsidRPr="008562AE" w:rsidTr="007472AC">
        <w:trPr>
          <w:trHeight w:val="329"/>
        </w:trPr>
        <w:tc>
          <w:tcPr>
            <w:tcW w:w="0" w:type="auto"/>
            <w:vAlign w:val="center"/>
          </w:tcPr>
          <w:p w:rsidR="00907F2F" w:rsidRPr="0044170C" w:rsidRDefault="00907F2F" w:rsidP="007472AC">
            <w:pPr>
              <w:jc w:val="center"/>
              <w:rPr>
                <w:rFonts w:ascii="Times New Roman" w:hAnsi="Times New Roman"/>
                <w:sz w:val="28"/>
                <w:szCs w:val="28"/>
              </w:rPr>
            </w:pPr>
            <w:r w:rsidRPr="00000608">
              <w:rPr>
                <w:rFonts w:ascii="Times New Roman" w:hAnsi="Times New Roman"/>
                <w:sz w:val="28"/>
                <w:szCs w:val="28"/>
              </w:rPr>
              <w:t>CAF</w:t>
            </w:r>
            <w:r w:rsidRPr="008A184C">
              <w:rPr>
                <w:rFonts w:ascii="Times New Roman" w:hAnsi="Times New Roman"/>
                <w:sz w:val="28"/>
                <w:szCs w:val="28"/>
              </w:rPr>
              <w:t>-</w:t>
            </w:r>
            <w:r w:rsidRPr="00000608">
              <w:rPr>
                <w:rFonts w:ascii="Times New Roman" w:hAnsi="Times New Roman"/>
                <w:sz w:val="28"/>
                <w:szCs w:val="28"/>
              </w:rPr>
              <w:t>S</w:t>
            </w:r>
            <w:r>
              <w:rPr>
                <w:rFonts w:ascii="Times New Roman" w:hAnsi="Times New Roman"/>
                <w:sz w:val="28"/>
                <w:szCs w:val="28"/>
              </w:rPr>
              <w:t>-710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4</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9</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24</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14</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11</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8</w:t>
            </w:r>
          </w:p>
        </w:tc>
      </w:tr>
      <w:tr w:rsidR="007472AC" w:rsidRPr="008562AE" w:rsidTr="007472AC">
        <w:trPr>
          <w:trHeight w:val="281"/>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CAF-R-800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6</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16</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29</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35</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26</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15</w:t>
            </w:r>
          </w:p>
        </w:tc>
      </w:tr>
      <w:tr w:rsidR="007472AC" w:rsidRPr="008562AE" w:rsidTr="007472AC">
        <w:trPr>
          <w:trHeight w:val="280"/>
        </w:trPr>
        <w:tc>
          <w:tcPr>
            <w:tcW w:w="0" w:type="auto"/>
            <w:vAlign w:val="center"/>
          </w:tcPr>
          <w:p w:rsidR="00907F2F" w:rsidRPr="0044170C" w:rsidRDefault="00907F2F" w:rsidP="007472AC">
            <w:pPr>
              <w:jc w:val="center"/>
              <w:rPr>
                <w:rFonts w:ascii="Times New Roman" w:hAnsi="Times New Roman"/>
                <w:sz w:val="28"/>
                <w:szCs w:val="28"/>
              </w:rPr>
            </w:pPr>
            <w:r w:rsidRPr="00000608">
              <w:rPr>
                <w:rFonts w:ascii="Times New Roman" w:hAnsi="Times New Roman"/>
                <w:sz w:val="28"/>
                <w:szCs w:val="28"/>
              </w:rPr>
              <w:t>CAF</w:t>
            </w:r>
            <w:r w:rsidRPr="008A184C">
              <w:rPr>
                <w:rFonts w:ascii="Times New Roman" w:hAnsi="Times New Roman"/>
                <w:sz w:val="28"/>
                <w:szCs w:val="28"/>
              </w:rPr>
              <w:t>-</w:t>
            </w:r>
            <w:r w:rsidRPr="00000608">
              <w:rPr>
                <w:rFonts w:ascii="Times New Roman" w:hAnsi="Times New Roman"/>
                <w:sz w:val="28"/>
                <w:szCs w:val="28"/>
              </w:rPr>
              <w:t>S</w:t>
            </w:r>
            <w:r>
              <w:rPr>
                <w:rFonts w:ascii="Times New Roman" w:hAnsi="Times New Roman"/>
                <w:sz w:val="28"/>
                <w:szCs w:val="28"/>
              </w:rPr>
              <w:t>-800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6</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13</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22</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14</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9</w:t>
            </w:r>
          </w:p>
        </w:tc>
      </w:tr>
      <w:tr w:rsidR="007472AC" w:rsidRPr="008562AE" w:rsidTr="007472AC">
        <w:trPr>
          <w:trHeight w:val="247"/>
        </w:trPr>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CAF-R-900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34</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12</w:t>
            </w:r>
          </w:p>
        </w:tc>
      </w:tr>
      <w:tr w:rsidR="007472AC" w:rsidRPr="008562AE" w:rsidTr="007472AC">
        <w:trPr>
          <w:trHeight w:val="340"/>
        </w:trPr>
        <w:tc>
          <w:tcPr>
            <w:tcW w:w="0" w:type="auto"/>
            <w:vAlign w:val="center"/>
          </w:tcPr>
          <w:p w:rsidR="00907F2F" w:rsidRPr="0044170C"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S</w:t>
            </w:r>
            <w:r>
              <w:rPr>
                <w:rFonts w:ascii="Times New Roman" w:hAnsi="Times New Roman"/>
                <w:sz w:val="28"/>
                <w:szCs w:val="28"/>
              </w:rPr>
              <w:t>-900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6</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14</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23</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13</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9</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7</w:t>
            </w:r>
          </w:p>
        </w:tc>
      </w:tr>
      <w:tr w:rsidR="007472AC" w:rsidRPr="008562AE" w:rsidTr="007472AC">
        <w:trPr>
          <w:trHeight w:val="306"/>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R</w:t>
            </w:r>
            <w:r>
              <w:rPr>
                <w:rFonts w:ascii="Times New Roman" w:hAnsi="Times New Roman"/>
                <w:sz w:val="28"/>
                <w:szCs w:val="28"/>
              </w:rPr>
              <w:t>-1000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13</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28</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39</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47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38</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19</w:t>
            </w:r>
          </w:p>
        </w:tc>
      </w:tr>
      <w:tr w:rsidR="007472AC" w:rsidRPr="008562AE" w:rsidTr="007472AC">
        <w:trPr>
          <w:trHeight w:val="258"/>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S</w:t>
            </w:r>
            <w:r>
              <w:rPr>
                <w:rFonts w:ascii="Times New Roman" w:hAnsi="Times New Roman"/>
                <w:sz w:val="28"/>
                <w:szCs w:val="28"/>
              </w:rPr>
              <w:t>-1000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6</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16</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23</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12</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7</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7</w:t>
            </w:r>
          </w:p>
        </w:tc>
      </w:tr>
      <w:tr w:rsidR="007472AC" w:rsidRPr="008562AE" w:rsidTr="007472AC">
        <w:trPr>
          <w:trHeight w:val="352"/>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R</w:t>
            </w:r>
            <w:r>
              <w:rPr>
                <w:rFonts w:ascii="Times New Roman" w:hAnsi="Times New Roman"/>
                <w:sz w:val="28"/>
                <w:szCs w:val="28"/>
              </w:rPr>
              <w:t>-1120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14</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26</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36</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42</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24</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13</w:t>
            </w:r>
          </w:p>
        </w:tc>
      </w:tr>
      <w:tr w:rsidR="007472AC" w:rsidRPr="008562AE" w:rsidTr="007472AC">
        <w:trPr>
          <w:trHeight w:val="176"/>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S</w:t>
            </w:r>
            <w:r>
              <w:rPr>
                <w:rFonts w:ascii="Times New Roman" w:hAnsi="Times New Roman"/>
                <w:sz w:val="28"/>
                <w:szCs w:val="28"/>
              </w:rPr>
              <w:t>-1120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6</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15</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23</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7</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6</w:t>
            </w:r>
          </w:p>
        </w:tc>
      </w:tr>
      <w:tr w:rsidR="007472AC" w:rsidRPr="008562AE" w:rsidTr="007472AC">
        <w:trPr>
          <w:trHeight w:val="270"/>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R</w:t>
            </w:r>
            <w:r>
              <w:rPr>
                <w:rFonts w:ascii="Times New Roman" w:hAnsi="Times New Roman"/>
                <w:sz w:val="28"/>
                <w:szCs w:val="28"/>
              </w:rPr>
              <w:t>-1250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13</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25</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35</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17</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11</w:t>
            </w:r>
          </w:p>
        </w:tc>
      </w:tr>
      <w:tr w:rsidR="007472AC" w:rsidRPr="008562AE" w:rsidTr="007472AC">
        <w:trPr>
          <w:trHeight w:val="236"/>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S</w:t>
            </w:r>
            <w:r>
              <w:rPr>
                <w:rFonts w:ascii="Times New Roman" w:hAnsi="Times New Roman"/>
                <w:sz w:val="28"/>
                <w:szCs w:val="28"/>
              </w:rPr>
              <w:t>-1250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8</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17</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22</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6</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6</w:t>
            </w:r>
          </w:p>
        </w:tc>
      </w:tr>
      <w:tr w:rsidR="007472AC" w:rsidRPr="008562AE" w:rsidTr="007472AC">
        <w:trPr>
          <w:trHeight w:val="329"/>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R</w:t>
            </w:r>
            <w:r>
              <w:rPr>
                <w:rFonts w:ascii="Times New Roman" w:hAnsi="Times New Roman"/>
                <w:sz w:val="28"/>
                <w:szCs w:val="28"/>
              </w:rPr>
              <w:t>-1400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14</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25</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33</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38</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18</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10</w:t>
            </w:r>
          </w:p>
        </w:tc>
      </w:tr>
      <w:tr w:rsidR="007472AC" w:rsidRPr="008562AE" w:rsidTr="007472AC">
        <w:trPr>
          <w:trHeight w:val="281"/>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S</w:t>
            </w:r>
            <w:r>
              <w:rPr>
                <w:rFonts w:ascii="Times New Roman" w:hAnsi="Times New Roman"/>
                <w:sz w:val="28"/>
                <w:szCs w:val="28"/>
              </w:rPr>
              <w:t>-1400</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7</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16</w:t>
            </w:r>
          </w:p>
        </w:tc>
        <w:tc>
          <w:tcPr>
            <w:tcW w:w="0" w:type="auto"/>
            <w:vAlign w:val="center"/>
          </w:tcPr>
          <w:p w:rsidR="00907F2F" w:rsidRPr="00834974" w:rsidRDefault="00907F2F" w:rsidP="007472AC">
            <w:pPr>
              <w:jc w:val="center"/>
              <w:rPr>
                <w:rFonts w:ascii="Times New Roman" w:hAnsi="Times New Roman"/>
                <w:sz w:val="28"/>
                <w:szCs w:val="28"/>
              </w:rPr>
            </w:pPr>
            <w:r>
              <w:rPr>
                <w:rFonts w:ascii="Times New Roman" w:hAnsi="Times New Roman"/>
                <w:sz w:val="28"/>
                <w:szCs w:val="28"/>
              </w:rPr>
              <w:t>22</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11</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5</w:t>
            </w:r>
          </w:p>
        </w:tc>
        <w:tc>
          <w:tcPr>
            <w:tcW w:w="0" w:type="auto"/>
            <w:vAlign w:val="center"/>
          </w:tcPr>
          <w:p w:rsidR="00907F2F" w:rsidRPr="008C1E9E" w:rsidRDefault="00907F2F" w:rsidP="007472AC">
            <w:pPr>
              <w:jc w:val="center"/>
              <w:rPr>
                <w:rFonts w:ascii="Times New Roman" w:hAnsi="Times New Roman"/>
                <w:sz w:val="28"/>
                <w:szCs w:val="28"/>
              </w:rPr>
            </w:pPr>
            <w:r>
              <w:rPr>
                <w:rFonts w:ascii="Times New Roman" w:hAnsi="Times New Roman"/>
                <w:sz w:val="28"/>
                <w:szCs w:val="28"/>
              </w:rPr>
              <w:t>6</w:t>
            </w:r>
          </w:p>
        </w:tc>
      </w:tr>
      <w:tr w:rsidR="007472AC" w:rsidRPr="008562AE" w:rsidTr="007472AC">
        <w:trPr>
          <w:trHeight w:val="247"/>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R</w:t>
            </w:r>
            <w:r>
              <w:rPr>
                <w:rFonts w:ascii="Times New Roman" w:hAnsi="Times New Roman"/>
                <w:sz w:val="28"/>
                <w:szCs w:val="28"/>
              </w:rPr>
              <w:t>-1600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13</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24</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34</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20</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16</w:t>
            </w:r>
          </w:p>
        </w:tc>
        <w:tc>
          <w:tcPr>
            <w:tcW w:w="0" w:type="auto"/>
            <w:vAlign w:val="center"/>
          </w:tcPr>
          <w:p w:rsidR="00907F2F" w:rsidRPr="00000608" w:rsidRDefault="00907F2F" w:rsidP="007472AC">
            <w:pPr>
              <w:jc w:val="center"/>
              <w:rPr>
                <w:rFonts w:ascii="Times New Roman" w:hAnsi="Times New Roman"/>
                <w:sz w:val="28"/>
                <w:szCs w:val="28"/>
              </w:rPr>
            </w:pPr>
            <w:r w:rsidRPr="00000608">
              <w:rPr>
                <w:rFonts w:ascii="Times New Roman" w:hAnsi="Times New Roman"/>
                <w:sz w:val="28"/>
                <w:szCs w:val="28"/>
              </w:rPr>
              <w:t>9</w:t>
            </w:r>
          </w:p>
        </w:tc>
      </w:tr>
      <w:tr w:rsidR="007472AC" w:rsidRPr="008562AE" w:rsidTr="007472AC">
        <w:trPr>
          <w:trHeight w:val="70"/>
        </w:trPr>
        <w:tc>
          <w:tcPr>
            <w:tcW w:w="0" w:type="auto"/>
            <w:vAlign w:val="center"/>
          </w:tcPr>
          <w:p w:rsidR="00907F2F" w:rsidRPr="005C14D7" w:rsidRDefault="00907F2F" w:rsidP="007472AC">
            <w:pPr>
              <w:jc w:val="center"/>
              <w:rPr>
                <w:rFonts w:ascii="Times New Roman" w:hAnsi="Times New Roman"/>
                <w:sz w:val="28"/>
                <w:szCs w:val="28"/>
              </w:rPr>
            </w:pPr>
            <w:r>
              <w:rPr>
                <w:rFonts w:ascii="Times New Roman" w:hAnsi="Times New Roman"/>
                <w:sz w:val="28"/>
                <w:szCs w:val="28"/>
                <w:lang w:val="en-US"/>
              </w:rPr>
              <w:t>CAF</w:t>
            </w:r>
            <w:r w:rsidRPr="008A184C">
              <w:rPr>
                <w:rFonts w:ascii="Times New Roman" w:hAnsi="Times New Roman"/>
                <w:sz w:val="28"/>
                <w:szCs w:val="28"/>
              </w:rPr>
              <w:t>-</w:t>
            </w:r>
            <w:r>
              <w:rPr>
                <w:rFonts w:ascii="Times New Roman" w:hAnsi="Times New Roman"/>
                <w:sz w:val="28"/>
                <w:szCs w:val="28"/>
                <w:lang w:val="en-US"/>
              </w:rPr>
              <w:t>S</w:t>
            </w:r>
            <w:r>
              <w:rPr>
                <w:rFonts w:ascii="Times New Roman" w:hAnsi="Times New Roman"/>
                <w:sz w:val="28"/>
                <w:szCs w:val="28"/>
              </w:rPr>
              <w:t>-1600</w:t>
            </w:r>
          </w:p>
        </w:tc>
        <w:tc>
          <w:tcPr>
            <w:tcW w:w="0" w:type="auto"/>
            <w:vAlign w:val="center"/>
          </w:tcPr>
          <w:p w:rsidR="00907F2F" w:rsidRPr="00F701BC" w:rsidRDefault="00907F2F" w:rsidP="007472AC">
            <w:pPr>
              <w:jc w:val="center"/>
              <w:rPr>
                <w:rFonts w:ascii="Times New Roman" w:hAnsi="Times New Roman"/>
                <w:sz w:val="28"/>
                <w:szCs w:val="28"/>
              </w:rPr>
            </w:pPr>
            <w:r>
              <w:rPr>
                <w:rFonts w:ascii="Times New Roman" w:hAnsi="Times New Roman"/>
                <w:sz w:val="28"/>
                <w:szCs w:val="28"/>
              </w:rPr>
              <w:t>8</w:t>
            </w:r>
          </w:p>
        </w:tc>
        <w:tc>
          <w:tcPr>
            <w:tcW w:w="0" w:type="auto"/>
            <w:vAlign w:val="center"/>
          </w:tcPr>
          <w:p w:rsidR="00907F2F" w:rsidRPr="00F701BC" w:rsidRDefault="00907F2F" w:rsidP="007472AC">
            <w:pPr>
              <w:jc w:val="center"/>
              <w:rPr>
                <w:rFonts w:ascii="Times New Roman" w:hAnsi="Times New Roman"/>
                <w:sz w:val="28"/>
                <w:szCs w:val="28"/>
              </w:rPr>
            </w:pPr>
            <w:r>
              <w:rPr>
                <w:rFonts w:ascii="Times New Roman" w:hAnsi="Times New Roman"/>
                <w:sz w:val="28"/>
                <w:szCs w:val="28"/>
              </w:rPr>
              <w:t>16</w:t>
            </w:r>
          </w:p>
        </w:tc>
        <w:tc>
          <w:tcPr>
            <w:tcW w:w="0" w:type="auto"/>
            <w:vAlign w:val="center"/>
          </w:tcPr>
          <w:p w:rsidR="00907F2F" w:rsidRPr="00F701BC" w:rsidRDefault="00907F2F" w:rsidP="007472AC">
            <w:pPr>
              <w:jc w:val="center"/>
              <w:rPr>
                <w:rFonts w:ascii="Times New Roman" w:hAnsi="Times New Roman"/>
                <w:sz w:val="28"/>
                <w:szCs w:val="28"/>
              </w:rPr>
            </w:pPr>
            <w:r>
              <w:rPr>
                <w:rFonts w:ascii="Times New Roman" w:hAnsi="Times New Roman"/>
                <w:sz w:val="28"/>
                <w:szCs w:val="28"/>
              </w:rPr>
              <w:t>23</w:t>
            </w:r>
          </w:p>
        </w:tc>
        <w:tc>
          <w:tcPr>
            <w:tcW w:w="0" w:type="auto"/>
            <w:vAlign w:val="center"/>
          </w:tcPr>
          <w:p w:rsidR="00907F2F" w:rsidRPr="00F701BC" w:rsidRDefault="00907F2F" w:rsidP="007472AC">
            <w:pPr>
              <w:jc w:val="center"/>
              <w:rPr>
                <w:rFonts w:ascii="Times New Roman" w:hAnsi="Times New Roman"/>
                <w:sz w:val="28"/>
                <w:szCs w:val="28"/>
              </w:rPr>
            </w:pPr>
            <w:r>
              <w:rPr>
                <w:rFonts w:ascii="Times New Roman" w:hAnsi="Times New Roman"/>
                <w:sz w:val="28"/>
                <w:szCs w:val="28"/>
              </w:rPr>
              <w:t>10</w:t>
            </w:r>
          </w:p>
        </w:tc>
        <w:tc>
          <w:tcPr>
            <w:tcW w:w="0" w:type="auto"/>
            <w:vAlign w:val="center"/>
          </w:tcPr>
          <w:p w:rsidR="00907F2F" w:rsidRPr="00F701BC" w:rsidRDefault="00907F2F" w:rsidP="007472AC">
            <w:pPr>
              <w:jc w:val="center"/>
              <w:rPr>
                <w:rFonts w:ascii="Times New Roman" w:hAnsi="Times New Roman"/>
                <w:sz w:val="28"/>
                <w:szCs w:val="28"/>
              </w:rPr>
            </w:pPr>
            <w:r>
              <w:rPr>
                <w:rFonts w:ascii="Times New Roman" w:hAnsi="Times New Roman"/>
                <w:sz w:val="28"/>
                <w:szCs w:val="28"/>
              </w:rPr>
              <w:t>6</w:t>
            </w:r>
          </w:p>
        </w:tc>
        <w:tc>
          <w:tcPr>
            <w:tcW w:w="0" w:type="auto"/>
            <w:vAlign w:val="center"/>
          </w:tcPr>
          <w:p w:rsidR="00907F2F" w:rsidRPr="00F701BC" w:rsidRDefault="00907F2F" w:rsidP="007472AC">
            <w:pPr>
              <w:jc w:val="center"/>
              <w:rPr>
                <w:rFonts w:ascii="Times New Roman" w:hAnsi="Times New Roman"/>
                <w:sz w:val="28"/>
                <w:szCs w:val="28"/>
              </w:rPr>
            </w:pPr>
            <w:r>
              <w:rPr>
                <w:rFonts w:ascii="Times New Roman" w:hAnsi="Times New Roman"/>
                <w:sz w:val="28"/>
                <w:szCs w:val="28"/>
              </w:rPr>
              <w:t>5</w:t>
            </w:r>
          </w:p>
        </w:tc>
      </w:tr>
    </w:tbl>
    <w:p w:rsidR="00907F2F" w:rsidRPr="007472AC" w:rsidRDefault="00907F2F" w:rsidP="00907F2F">
      <w:pPr>
        <w:spacing w:line="360" w:lineRule="auto"/>
        <w:ind w:right="425"/>
        <w:jc w:val="both"/>
        <w:rPr>
          <w:rFonts w:ascii="Times New Roman" w:hAnsi="Times New Roman"/>
          <w:sz w:val="28"/>
          <w:szCs w:val="28"/>
        </w:rPr>
      </w:pPr>
    </w:p>
    <w:p w:rsidR="00907F2F" w:rsidRPr="00834BED" w:rsidRDefault="00907F2F" w:rsidP="00907F2F">
      <w:pPr>
        <w:spacing w:line="360" w:lineRule="auto"/>
        <w:ind w:right="425" w:firstLine="709"/>
        <w:jc w:val="both"/>
        <w:rPr>
          <w:rFonts w:ascii="Times New Roman" w:hAnsi="Times New Roman"/>
          <w:sz w:val="28"/>
          <w:szCs w:val="28"/>
        </w:rPr>
      </w:pPr>
      <w:r>
        <w:rPr>
          <w:rFonts w:ascii="Times New Roman" w:hAnsi="Times New Roman"/>
          <w:sz w:val="28"/>
          <w:szCs w:val="28"/>
        </w:rPr>
        <w:t>Как можно заметить из таблицы 5</w:t>
      </w:r>
      <w:r w:rsidRPr="00834BED">
        <w:rPr>
          <w:rFonts w:ascii="Times New Roman" w:hAnsi="Times New Roman"/>
          <w:sz w:val="28"/>
          <w:szCs w:val="28"/>
        </w:rPr>
        <w:t xml:space="preserve"> глушители с круглой формой наружного корпуса имеют значительное преимущество в акустической эффективности, особенно в области высоких частот. Такое преимущество (до 35 дБ на 1000 Гц) при одинаковом диаметре цилиндрической вставки и использовании одинакового звукопоглощающего материала необъяснимо с точки зрения акустики. Поэтому приведенные в каталоге фирмы характеристики эффективности глушителей, особенно с цилиндрической формой наружного корпуса, при внимательном анализе вызывают определенное недоверие. Вообще сравнение характеристик глушителей, особенно различных производителей, не имеет большого смысла, так как зачастую они получены в разных условиях (статический и динамический режим испытаний) по разным методикам на разных испытательных стендах и даже поверхностный анализ показывает, что они имеют различную достоверность.   </w:t>
      </w:r>
    </w:p>
    <w:p w:rsidR="00907F2F" w:rsidRPr="00834BED" w:rsidRDefault="00907F2F" w:rsidP="00907F2F">
      <w:pPr>
        <w:spacing w:line="360" w:lineRule="auto"/>
        <w:ind w:firstLine="709"/>
        <w:jc w:val="both"/>
        <w:rPr>
          <w:rFonts w:ascii="Times New Roman" w:eastAsiaTheme="minorEastAsia" w:hAnsi="Times New Roman"/>
          <w:sz w:val="28"/>
          <w:szCs w:val="28"/>
        </w:rPr>
      </w:pPr>
      <w:r w:rsidRPr="00834BED">
        <w:rPr>
          <w:rFonts w:ascii="Times New Roman" w:eastAsiaTheme="minorEastAsia" w:hAnsi="Times New Roman"/>
          <w:sz w:val="28"/>
          <w:szCs w:val="28"/>
        </w:rPr>
        <w:t>В заключение, хотелось бы отметить, что, с нашей точки зрени</w:t>
      </w:r>
      <w:r>
        <w:rPr>
          <w:rFonts w:ascii="Times New Roman" w:eastAsiaTheme="minorEastAsia" w:hAnsi="Times New Roman"/>
          <w:sz w:val="28"/>
          <w:szCs w:val="28"/>
        </w:rPr>
        <w:t>я, возможно более целесообразно</w:t>
      </w:r>
      <w:r w:rsidRPr="00834BED">
        <w:rPr>
          <w:rFonts w:ascii="Times New Roman" w:eastAsiaTheme="minorEastAsia" w:hAnsi="Times New Roman"/>
          <w:sz w:val="28"/>
          <w:szCs w:val="28"/>
        </w:rPr>
        <w:t xml:space="preserve"> </w:t>
      </w:r>
      <w:r>
        <w:rPr>
          <w:rFonts w:ascii="Times New Roman" w:eastAsiaTheme="minorEastAsia" w:hAnsi="Times New Roman"/>
          <w:sz w:val="28"/>
          <w:szCs w:val="28"/>
        </w:rPr>
        <w:t>создание</w:t>
      </w:r>
      <w:r w:rsidRPr="00834BED">
        <w:rPr>
          <w:rFonts w:ascii="Times New Roman" w:eastAsiaTheme="minorEastAsia" w:hAnsi="Times New Roman"/>
          <w:sz w:val="28"/>
          <w:szCs w:val="28"/>
        </w:rPr>
        <w:t xml:space="preserve"> конструкции глушителя с цилиндрической центральной вставкой не аналогичной выпускаемым фирмами </w:t>
      </w:r>
      <w:proofErr w:type="spellStart"/>
      <w:r w:rsidRPr="00834BED">
        <w:rPr>
          <w:rFonts w:ascii="Times New Roman" w:eastAsiaTheme="minorEastAsia" w:hAnsi="Times New Roman"/>
          <w:sz w:val="28"/>
          <w:szCs w:val="28"/>
          <w:lang w:val="en-US"/>
        </w:rPr>
        <w:t>Lindab</w:t>
      </w:r>
      <w:proofErr w:type="spellEnd"/>
      <w:r w:rsidRPr="00834BED">
        <w:rPr>
          <w:rFonts w:ascii="Times New Roman" w:eastAsiaTheme="minorEastAsia" w:hAnsi="Times New Roman"/>
          <w:sz w:val="28"/>
          <w:szCs w:val="28"/>
        </w:rPr>
        <w:t xml:space="preserve">, </w:t>
      </w:r>
      <w:proofErr w:type="spellStart"/>
      <w:r w:rsidRPr="00834BED">
        <w:rPr>
          <w:rFonts w:ascii="Times New Roman" w:eastAsiaTheme="minorEastAsia" w:hAnsi="Times New Roman"/>
          <w:sz w:val="28"/>
          <w:szCs w:val="28"/>
          <w:lang w:val="en-US"/>
        </w:rPr>
        <w:t>Trox</w:t>
      </w:r>
      <w:proofErr w:type="spellEnd"/>
      <w:r w:rsidRPr="00834BED">
        <w:rPr>
          <w:rFonts w:ascii="Times New Roman" w:eastAsiaTheme="minorEastAsia" w:hAnsi="Times New Roman"/>
          <w:sz w:val="28"/>
          <w:szCs w:val="28"/>
        </w:rPr>
        <w:t xml:space="preserve">, </w:t>
      </w:r>
      <w:proofErr w:type="spellStart"/>
      <w:r w:rsidRPr="00834BED">
        <w:rPr>
          <w:rFonts w:ascii="Times New Roman" w:eastAsiaTheme="minorEastAsia" w:hAnsi="Times New Roman"/>
          <w:sz w:val="28"/>
          <w:szCs w:val="28"/>
          <w:lang w:val="en-US"/>
        </w:rPr>
        <w:t>Systemair</w:t>
      </w:r>
      <w:proofErr w:type="spellEnd"/>
      <w:r w:rsidRPr="00834BED">
        <w:rPr>
          <w:rFonts w:ascii="Times New Roman" w:eastAsiaTheme="minorEastAsia" w:hAnsi="Times New Roman"/>
          <w:sz w:val="28"/>
          <w:szCs w:val="28"/>
        </w:rPr>
        <w:t xml:space="preserve"> и </w:t>
      </w:r>
      <w:proofErr w:type="spellStart"/>
      <w:r w:rsidRPr="00834BED">
        <w:rPr>
          <w:rFonts w:ascii="Times New Roman" w:eastAsiaTheme="minorEastAsia" w:hAnsi="Times New Roman"/>
          <w:sz w:val="28"/>
          <w:szCs w:val="28"/>
          <w:lang w:val="en-US"/>
        </w:rPr>
        <w:t>Hidria</w:t>
      </w:r>
      <w:proofErr w:type="spellEnd"/>
      <w:r w:rsidRPr="00834BED">
        <w:rPr>
          <w:rFonts w:ascii="Times New Roman" w:eastAsiaTheme="minorEastAsia" w:hAnsi="Times New Roman"/>
          <w:sz w:val="28"/>
          <w:szCs w:val="28"/>
        </w:rPr>
        <w:t xml:space="preserve">, а имеющей прямоугольную форму наружного корпуса (с прямоугольной, а не квадратной формой поперечного сечения), что, возможно, позволило бы увеличить эффективность </w:t>
      </w:r>
      <w:proofErr w:type="spellStart"/>
      <w:r w:rsidRPr="00834BED">
        <w:rPr>
          <w:rFonts w:ascii="Times New Roman" w:eastAsiaTheme="minorEastAsia" w:hAnsi="Times New Roman"/>
          <w:sz w:val="28"/>
          <w:szCs w:val="28"/>
        </w:rPr>
        <w:t>шумоглушения</w:t>
      </w:r>
      <w:proofErr w:type="spellEnd"/>
      <w:r w:rsidRPr="00834BED">
        <w:rPr>
          <w:rFonts w:ascii="Times New Roman" w:eastAsiaTheme="minorEastAsia" w:hAnsi="Times New Roman"/>
          <w:sz w:val="28"/>
          <w:szCs w:val="28"/>
        </w:rPr>
        <w:t xml:space="preserve"> в области низких частот, а в высокочастотной области глушители с цилиндрической вставкой и так имеют достаточно высокую для практических целей эффективность. Следует также провести испытания таких глушителей при различной форме центральной вставки с целью выбора оптимального варианта. Диаметр центральной вставки следует выбирать из условия обеспечения </w:t>
      </w:r>
      <w:proofErr w:type="spellStart"/>
      <w:r w:rsidRPr="00834BED">
        <w:rPr>
          <w:rFonts w:ascii="Times New Roman" w:eastAsiaTheme="minorEastAsia" w:hAnsi="Times New Roman"/>
          <w:sz w:val="28"/>
          <w:szCs w:val="28"/>
        </w:rPr>
        <w:t>К</w:t>
      </w:r>
      <w:r w:rsidRPr="00834BED">
        <w:rPr>
          <w:rFonts w:ascii="Times New Roman" w:eastAsiaTheme="minorEastAsia" w:hAnsi="Times New Roman"/>
          <w:sz w:val="28"/>
          <w:szCs w:val="28"/>
          <w:vertAlign w:val="subscript"/>
        </w:rPr>
        <w:t>ж.с</w:t>
      </w:r>
      <w:proofErr w:type="spellEnd"/>
      <w:r w:rsidRPr="00834BED">
        <w:rPr>
          <w:rFonts w:ascii="Times New Roman" w:eastAsiaTheme="minorEastAsia" w:hAnsi="Times New Roman"/>
          <w:sz w:val="28"/>
          <w:szCs w:val="28"/>
          <w:vertAlign w:val="subscript"/>
        </w:rPr>
        <w:t>.</w:t>
      </w:r>
      <w:r w:rsidRPr="00834BED">
        <w:rPr>
          <w:rFonts w:ascii="Times New Roman" w:eastAsiaTheme="minorEastAsia" w:hAnsi="Times New Roman"/>
          <w:sz w:val="28"/>
          <w:szCs w:val="28"/>
          <w:vertAlign w:val="superscript"/>
        </w:rPr>
        <w:t xml:space="preserve"> </w:t>
      </w:r>
      <w:r w:rsidRPr="00834BED">
        <w:rPr>
          <w:rFonts w:ascii="Times New Roman" w:eastAsiaTheme="minorEastAsia" w:hAnsi="Times New Roman"/>
          <w:sz w:val="28"/>
          <w:szCs w:val="28"/>
        </w:rPr>
        <w:t>в пределах 0,6-0,7.</w:t>
      </w:r>
      <w:r>
        <w:rPr>
          <w:rFonts w:ascii="Times New Roman" w:eastAsiaTheme="minorEastAsia" w:hAnsi="Times New Roman"/>
          <w:sz w:val="28"/>
          <w:szCs w:val="28"/>
        </w:rPr>
        <w:t xml:space="preserve"> </w:t>
      </w:r>
    </w:p>
    <w:p w:rsidR="00621F8A" w:rsidRDefault="00621F8A" w:rsidP="00621F8A">
      <w:pPr>
        <w:tabs>
          <w:tab w:val="left" w:pos="3045"/>
        </w:tabs>
        <w:spacing w:after="0" w:line="360" w:lineRule="auto"/>
        <w:ind w:firstLine="709"/>
        <w:jc w:val="both"/>
        <w:rPr>
          <w:rFonts w:ascii="Times New Roman" w:hAnsi="Times New Roman"/>
          <w:sz w:val="28"/>
        </w:rPr>
      </w:pPr>
    </w:p>
    <w:p w:rsidR="00A1799D" w:rsidRDefault="00A1799D" w:rsidP="00621F8A">
      <w:pPr>
        <w:jc w:val="both"/>
      </w:pPr>
    </w:p>
    <w:p w:rsidR="00984F86" w:rsidRDefault="00984F86" w:rsidP="00621F8A">
      <w:pPr>
        <w:jc w:val="both"/>
      </w:pPr>
    </w:p>
    <w:p w:rsidR="00984F86" w:rsidRDefault="00984F86" w:rsidP="00984F86">
      <w:pPr>
        <w:spacing w:line="360" w:lineRule="auto"/>
        <w:jc w:val="center"/>
        <w:rPr>
          <w:rFonts w:ascii="Times New Roman" w:hAnsi="Times New Roman"/>
          <w:b/>
          <w:sz w:val="32"/>
          <w:lang w:val="en-US"/>
        </w:rPr>
      </w:pPr>
      <w:r w:rsidRPr="00984F86">
        <w:rPr>
          <w:rFonts w:ascii="Times New Roman" w:hAnsi="Times New Roman"/>
          <w:b/>
          <w:sz w:val="32"/>
        </w:rPr>
        <w:t>Список источников</w:t>
      </w:r>
    </w:p>
    <w:p w:rsidR="0066669C" w:rsidRDefault="0069301E" w:rsidP="0066669C">
      <w:pPr>
        <w:pStyle w:val="a8"/>
        <w:numPr>
          <w:ilvl w:val="0"/>
          <w:numId w:val="11"/>
        </w:numPr>
        <w:spacing w:line="360" w:lineRule="auto"/>
        <w:ind w:left="0" w:firstLine="0"/>
        <w:jc w:val="both"/>
        <w:rPr>
          <w:rFonts w:ascii="Times New Roman" w:hAnsi="Times New Roman"/>
          <w:sz w:val="28"/>
        </w:rPr>
      </w:pPr>
      <w:r w:rsidRPr="0069301E">
        <w:rPr>
          <w:rFonts w:ascii="Times New Roman" w:hAnsi="Times New Roman"/>
          <w:sz w:val="28"/>
        </w:rPr>
        <w:t>А. Г. Сотников.</w:t>
      </w:r>
      <w:r>
        <w:rPr>
          <w:rFonts w:ascii="Times New Roman" w:hAnsi="Times New Roman"/>
          <w:sz w:val="28"/>
        </w:rPr>
        <w:t xml:space="preserve"> Процессы, аппараты и системы кондиционирования воздуха и вентиляции./Теория, техника и проектирование на рубеже столетий</w:t>
      </w:r>
      <w:proofErr w:type="gramStart"/>
      <w:r>
        <w:rPr>
          <w:rFonts w:ascii="Times New Roman" w:hAnsi="Times New Roman"/>
          <w:sz w:val="28"/>
        </w:rPr>
        <w:t>/В</w:t>
      </w:r>
      <w:proofErr w:type="gramEnd"/>
      <w:r>
        <w:rPr>
          <w:rFonts w:ascii="Times New Roman" w:hAnsi="Times New Roman"/>
          <w:sz w:val="28"/>
        </w:rPr>
        <w:t xml:space="preserve"> двух томах. Том </w:t>
      </w:r>
      <w:r>
        <w:rPr>
          <w:rFonts w:ascii="Times New Roman" w:hAnsi="Times New Roman"/>
          <w:sz w:val="28"/>
          <w:lang w:val="en-US"/>
        </w:rPr>
        <w:t>II</w:t>
      </w:r>
      <w:r>
        <w:rPr>
          <w:rFonts w:ascii="Times New Roman" w:hAnsi="Times New Roman"/>
          <w:sz w:val="28"/>
        </w:rPr>
        <w:t xml:space="preserve">, 4.2, С.-Петербург, 2007 г., 512 стр. с </w:t>
      </w:r>
      <w:proofErr w:type="spellStart"/>
      <w:r>
        <w:rPr>
          <w:rFonts w:ascii="Times New Roman" w:hAnsi="Times New Roman"/>
          <w:sz w:val="28"/>
        </w:rPr>
        <w:t>илл</w:t>
      </w:r>
      <w:proofErr w:type="spellEnd"/>
      <w:r>
        <w:rPr>
          <w:rFonts w:ascii="Times New Roman" w:hAnsi="Times New Roman"/>
          <w:sz w:val="28"/>
        </w:rPr>
        <w:t>.</w:t>
      </w:r>
    </w:p>
    <w:p w:rsidR="0069301E" w:rsidRDefault="0069301E" w:rsidP="0066669C">
      <w:pPr>
        <w:pStyle w:val="a8"/>
        <w:numPr>
          <w:ilvl w:val="0"/>
          <w:numId w:val="11"/>
        </w:numPr>
        <w:spacing w:line="360" w:lineRule="auto"/>
        <w:ind w:left="0" w:firstLine="0"/>
        <w:jc w:val="both"/>
        <w:rPr>
          <w:rFonts w:ascii="Times New Roman" w:hAnsi="Times New Roman"/>
          <w:sz w:val="28"/>
        </w:rPr>
      </w:pPr>
      <w:r>
        <w:rPr>
          <w:rFonts w:ascii="Times New Roman" w:hAnsi="Times New Roman"/>
          <w:sz w:val="28"/>
        </w:rPr>
        <w:t>СНиП 23-03-2003 «Защита от шума».</w:t>
      </w:r>
    </w:p>
    <w:p w:rsidR="0069301E" w:rsidRDefault="0069301E" w:rsidP="0066669C">
      <w:pPr>
        <w:pStyle w:val="a8"/>
        <w:numPr>
          <w:ilvl w:val="0"/>
          <w:numId w:val="11"/>
        </w:numPr>
        <w:spacing w:line="360" w:lineRule="auto"/>
        <w:ind w:left="0" w:firstLine="0"/>
        <w:jc w:val="both"/>
        <w:rPr>
          <w:rFonts w:ascii="Times New Roman" w:hAnsi="Times New Roman"/>
          <w:sz w:val="28"/>
        </w:rPr>
      </w:pPr>
      <w:r>
        <w:rPr>
          <w:rFonts w:ascii="Times New Roman" w:hAnsi="Times New Roman"/>
          <w:sz w:val="28"/>
        </w:rPr>
        <w:t>Каталог продукции. Канальное оборудование завода «</w:t>
      </w:r>
      <w:proofErr w:type="spellStart"/>
      <w:r>
        <w:rPr>
          <w:rFonts w:ascii="Times New Roman" w:hAnsi="Times New Roman"/>
          <w:sz w:val="28"/>
        </w:rPr>
        <w:t>Арктос</w:t>
      </w:r>
      <w:proofErr w:type="spellEnd"/>
      <w:r>
        <w:rPr>
          <w:rFonts w:ascii="Times New Roman" w:hAnsi="Times New Roman"/>
          <w:sz w:val="28"/>
        </w:rPr>
        <w:t>», 2017 г.</w:t>
      </w:r>
    </w:p>
    <w:p w:rsidR="00DA468F" w:rsidRPr="00DA468F" w:rsidRDefault="00DA468F" w:rsidP="00DA468F">
      <w:pPr>
        <w:pStyle w:val="a8"/>
        <w:numPr>
          <w:ilvl w:val="0"/>
          <w:numId w:val="11"/>
        </w:numPr>
        <w:spacing w:after="0" w:line="360" w:lineRule="auto"/>
        <w:ind w:left="0" w:firstLine="0"/>
        <w:jc w:val="both"/>
        <w:rPr>
          <w:rFonts w:ascii="Times New Roman" w:hAnsi="Times New Roman"/>
          <w:sz w:val="28"/>
          <w:szCs w:val="28"/>
        </w:rPr>
      </w:pPr>
      <w:r w:rsidRPr="00DA468F">
        <w:rPr>
          <w:rFonts w:ascii="Times New Roman" w:hAnsi="Times New Roman"/>
          <w:sz w:val="28"/>
          <w:szCs w:val="28"/>
        </w:rPr>
        <w:t xml:space="preserve">Защита от шума и вибраций в системах ОВК. Практическое руководство / Марк </w:t>
      </w:r>
      <w:proofErr w:type="spellStart"/>
      <w:r w:rsidRPr="00DA468F">
        <w:rPr>
          <w:rFonts w:ascii="Times New Roman" w:hAnsi="Times New Roman"/>
          <w:sz w:val="28"/>
          <w:szCs w:val="28"/>
        </w:rPr>
        <w:t>Шаффер</w:t>
      </w:r>
      <w:proofErr w:type="spellEnd"/>
      <w:r w:rsidRPr="00DA468F">
        <w:rPr>
          <w:rFonts w:ascii="Times New Roman" w:hAnsi="Times New Roman"/>
          <w:sz w:val="28"/>
          <w:szCs w:val="28"/>
        </w:rPr>
        <w:t>; [пер. с англ.]</w:t>
      </w:r>
      <w:proofErr w:type="gramStart"/>
      <w:r w:rsidRPr="00DA468F">
        <w:rPr>
          <w:rFonts w:ascii="Times New Roman" w:hAnsi="Times New Roman"/>
          <w:sz w:val="28"/>
          <w:szCs w:val="28"/>
        </w:rPr>
        <w:t>.-</w:t>
      </w:r>
      <w:proofErr w:type="gramEnd"/>
      <w:r w:rsidRPr="00DA468F">
        <w:rPr>
          <w:rFonts w:ascii="Times New Roman" w:hAnsi="Times New Roman"/>
          <w:sz w:val="28"/>
          <w:szCs w:val="28"/>
        </w:rPr>
        <w:t>М.:АВОК-ПРЕСС, 2009.-215с. – 3000 экз.</w:t>
      </w:r>
    </w:p>
    <w:p w:rsidR="0069301E" w:rsidRPr="00DA468F" w:rsidRDefault="00DA468F" w:rsidP="00DA468F">
      <w:pPr>
        <w:pStyle w:val="a8"/>
        <w:numPr>
          <w:ilvl w:val="0"/>
          <w:numId w:val="11"/>
        </w:numPr>
        <w:spacing w:after="0" w:line="360" w:lineRule="auto"/>
        <w:ind w:left="0" w:firstLine="0"/>
        <w:jc w:val="both"/>
        <w:rPr>
          <w:rFonts w:ascii="Times New Roman" w:hAnsi="Times New Roman"/>
          <w:sz w:val="28"/>
          <w:szCs w:val="28"/>
        </w:rPr>
      </w:pPr>
      <w:hyperlink r:id="rId25" w:tgtFrame="_blank" w:history="1">
        <w:r w:rsidRPr="00DA468F">
          <w:rPr>
            <w:rFonts w:ascii="Times New Roman" w:hAnsi="Times New Roman"/>
            <w:sz w:val="28"/>
            <w:szCs w:val="28"/>
          </w:rPr>
          <w:t>Справочник проектировщика. Внутренние санитарно-технические устройства. Вентиляция и кондиционирование воздуха. Книга 1,2</w:t>
        </w:r>
        <w:proofErr w:type="gramStart"/>
        <w:r w:rsidRPr="00DA468F">
          <w:rPr>
            <w:rFonts w:ascii="Times New Roman" w:hAnsi="Times New Roman"/>
            <w:sz w:val="28"/>
            <w:szCs w:val="28"/>
          </w:rPr>
          <w:t xml:space="preserve"> П</w:t>
        </w:r>
        <w:proofErr w:type="gramEnd"/>
        <w:r w:rsidRPr="00DA468F">
          <w:rPr>
            <w:rFonts w:ascii="Times New Roman" w:hAnsi="Times New Roman"/>
            <w:sz w:val="28"/>
            <w:szCs w:val="28"/>
          </w:rPr>
          <w:t xml:space="preserve">од редакцией </w:t>
        </w:r>
        <w:proofErr w:type="spellStart"/>
        <w:r w:rsidRPr="00DA468F">
          <w:rPr>
            <w:rFonts w:ascii="Times New Roman" w:hAnsi="Times New Roman"/>
            <w:sz w:val="28"/>
            <w:szCs w:val="28"/>
          </w:rPr>
          <w:t>Н.Н.Павлова</w:t>
        </w:r>
        <w:proofErr w:type="spellEnd"/>
        <w:r w:rsidRPr="00DA468F">
          <w:rPr>
            <w:rFonts w:ascii="Times New Roman" w:hAnsi="Times New Roman"/>
            <w:sz w:val="28"/>
            <w:szCs w:val="28"/>
          </w:rPr>
          <w:t xml:space="preserve"> и </w:t>
        </w:r>
        <w:proofErr w:type="spellStart"/>
        <w:r w:rsidRPr="00DA468F">
          <w:rPr>
            <w:rFonts w:ascii="Times New Roman" w:hAnsi="Times New Roman"/>
            <w:sz w:val="28"/>
            <w:szCs w:val="28"/>
          </w:rPr>
          <w:t>Ю.И.Шиллера</w:t>
        </w:r>
        <w:proofErr w:type="spellEnd"/>
        <w:r w:rsidRPr="00DA468F">
          <w:rPr>
            <w:rFonts w:ascii="Times New Roman" w:hAnsi="Times New Roman"/>
            <w:sz w:val="28"/>
            <w:szCs w:val="28"/>
          </w:rPr>
          <w:t xml:space="preserve">. М. </w:t>
        </w:r>
        <w:proofErr w:type="spellStart"/>
        <w:r w:rsidRPr="00DA468F">
          <w:rPr>
            <w:rFonts w:ascii="Times New Roman" w:hAnsi="Times New Roman"/>
            <w:sz w:val="28"/>
            <w:szCs w:val="28"/>
          </w:rPr>
          <w:t>Стройиздат</w:t>
        </w:r>
        <w:proofErr w:type="spellEnd"/>
        <w:r w:rsidRPr="00DA468F">
          <w:rPr>
            <w:rFonts w:ascii="Times New Roman" w:hAnsi="Times New Roman"/>
            <w:sz w:val="28"/>
            <w:szCs w:val="28"/>
          </w:rPr>
          <w:t xml:space="preserve"> 1992</w:t>
        </w:r>
      </w:hyperlink>
      <w:r w:rsidRPr="00DA468F">
        <w:rPr>
          <w:rFonts w:ascii="Times New Roman" w:hAnsi="Times New Roman"/>
          <w:sz w:val="28"/>
          <w:szCs w:val="28"/>
        </w:rPr>
        <w:t>.</w:t>
      </w:r>
    </w:p>
    <w:p w:rsidR="00984F86" w:rsidRPr="00984F86" w:rsidRDefault="00984F86" w:rsidP="00984F86">
      <w:pPr>
        <w:spacing w:line="360" w:lineRule="auto"/>
        <w:jc w:val="both"/>
        <w:rPr>
          <w:rFonts w:ascii="Times New Roman" w:hAnsi="Times New Roman"/>
          <w:sz w:val="28"/>
          <w:szCs w:val="28"/>
        </w:rPr>
      </w:pPr>
      <w:bookmarkStart w:id="2" w:name="_GoBack"/>
      <w:bookmarkEnd w:id="2"/>
    </w:p>
    <w:sectPr w:rsidR="00984F86" w:rsidRPr="00984F86" w:rsidSect="00B12AF5">
      <w:foot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9BF" w:rsidRDefault="00BC49BF" w:rsidP="00B12AF5">
      <w:pPr>
        <w:spacing w:after="0" w:line="240" w:lineRule="auto"/>
      </w:pPr>
      <w:r>
        <w:separator/>
      </w:r>
    </w:p>
  </w:endnote>
  <w:endnote w:type="continuationSeparator" w:id="0">
    <w:p w:rsidR="00BC49BF" w:rsidRDefault="00BC49BF" w:rsidP="00B12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540203"/>
      <w:docPartObj>
        <w:docPartGallery w:val="Page Numbers (Bottom of Page)"/>
        <w:docPartUnique/>
      </w:docPartObj>
    </w:sdtPr>
    <w:sdtEndPr/>
    <w:sdtContent>
      <w:p w:rsidR="00B12AF5" w:rsidRDefault="00B12AF5">
        <w:pPr>
          <w:pStyle w:val="ac"/>
          <w:jc w:val="center"/>
        </w:pPr>
        <w:r>
          <w:fldChar w:fldCharType="begin"/>
        </w:r>
        <w:r>
          <w:instrText>PAGE   \* MERGEFORMAT</w:instrText>
        </w:r>
        <w:r>
          <w:fldChar w:fldCharType="separate"/>
        </w:r>
        <w:r w:rsidR="00863D81">
          <w:rPr>
            <w:noProof/>
          </w:rPr>
          <w:t>3</w:t>
        </w:r>
        <w:r>
          <w:fldChar w:fldCharType="end"/>
        </w:r>
      </w:p>
    </w:sdtContent>
  </w:sdt>
  <w:p w:rsidR="00B12AF5" w:rsidRDefault="00B12A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9BF" w:rsidRDefault="00BC49BF" w:rsidP="00B12AF5">
      <w:pPr>
        <w:spacing w:after="0" w:line="240" w:lineRule="auto"/>
      </w:pPr>
      <w:r>
        <w:separator/>
      </w:r>
    </w:p>
  </w:footnote>
  <w:footnote w:type="continuationSeparator" w:id="0">
    <w:p w:rsidR="00BC49BF" w:rsidRDefault="00BC49BF" w:rsidP="00B12A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6467C"/>
    <w:multiLevelType w:val="hybridMultilevel"/>
    <w:tmpl w:val="A03497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78B2A79"/>
    <w:multiLevelType w:val="hybridMultilevel"/>
    <w:tmpl w:val="1E04C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6C5679"/>
    <w:multiLevelType w:val="hybridMultilevel"/>
    <w:tmpl w:val="60EEDF12"/>
    <w:lvl w:ilvl="0" w:tplc="65CA85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04286E"/>
    <w:multiLevelType w:val="hybridMultilevel"/>
    <w:tmpl w:val="8B083C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C883245"/>
    <w:multiLevelType w:val="hybridMultilevel"/>
    <w:tmpl w:val="9E2C7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0120A0F"/>
    <w:multiLevelType w:val="hybridMultilevel"/>
    <w:tmpl w:val="5E207868"/>
    <w:lvl w:ilvl="0" w:tplc="0FE893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6C46B40"/>
    <w:multiLevelType w:val="multilevel"/>
    <w:tmpl w:val="967E079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5EE0085A"/>
    <w:multiLevelType w:val="multilevel"/>
    <w:tmpl w:val="05CCB47E"/>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8">
    <w:nsid w:val="5FEF1950"/>
    <w:multiLevelType w:val="hybridMultilevel"/>
    <w:tmpl w:val="A4B2D4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6A93C4B"/>
    <w:multiLevelType w:val="hybridMultilevel"/>
    <w:tmpl w:val="C7F83070"/>
    <w:lvl w:ilvl="0" w:tplc="BD201440">
      <w:start w:val="1"/>
      <w:numFmt w:val="decimal"/>
      <w:lvlText w:val="%1."/>
      <w:lvlJc w:val="left"/>
      <w:pPr>
        <w:ind w:left="1440" w:hanging="360"/>
      </w:pPr>
      <w:rPr>
        <w:b w:val="0"/>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6F7E0C57"/>
    <w:multiLevelType w:val="hybridMultilevel"/>
    <w:tmpl w:val="4A46B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6"/>
  </w:num>
  <w:num w:numId="5">
    <w:abstractNumId w:val="3"/>
  </w:num>
  <w:num w:numId="6">
    <w:abstractNumId w:val="2"/>
  </w:num>
  <w:num w:numId="7">
    <w:abstractNumId w:val="0"/>
  </w:num>
  <w:num w:numId="8">
    <w:abstractNumId w:val="1"/>
  </w:num>
  <w:num w:numId="9">
    <w:abstractNumId w:val="4"/>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493"/>
    <w:rsid w:val="000B5201"/>
    <w:rsid w:val="002C00F1"/>
    <w:rsid w:val="002E3588"/>
    <w:rsid w:val="00301281"/>
    <w:rsid w:val="00352B18"/>
    <w:rsid w:val="004641FC"/>
    <w:rsid w:val="004A581B"/>
    <w:rsid w:val="00621F8A"/>
    <w:rsid w:val="0066669C"/>
    <w:rsid w:val="0069301E"/>
    <w:rsid w:val="006F10C6"/>
    <w:rsid w:val="007472AC"/>
    <w:rsid w:val="007F0493"/>
    <w:rsid w:val="007F38F4"/>
    <w:rsid w:val="008207E8"/>
    <w:rsid w:val="00863D81"/>
    <w:rsid w:val="00907F2F"/>
    <w:rsid w:val="00984F86"/>
    <w:rsid w:val="00987F96"/>
    <w:rsid w:val="00A1799D"/>
    <w:rsid w:val="00B12AF5"/>
    <w:rsid w:val="00B85ECD"/>
    <w:rsid w:val="00BC49BF"/>
    <w:rsid w:val="00C4376A"/>
    <w:rsid w:val="00DA468F"/>
    <w:rsid w:val="00E400E0"/>
    <w:rsid w:val="00EC6C03"/>
    <w:rsid w:val="00FD29BD"/>
    <w:rsid w:val="00FF7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99D"/>
    <w:rPr>
      <w:rFonts w:ascii="Calibri" w:eastAsia="Times New Roman" w:hAnsi="Calibri" w:cs="Times New Roman"/>
      <w:lang w:eastAsia="ru-RU"/>
    </w:rPr>
  </w:style>
  <w:style w:type="paragraph" w:styleId="1">
    <w:name w:val="heading 1"/>
    <w:basedOn w:val="a"/>
    <w:next w:val="a"/>
    <w:link w:val="10"/>
    <w:qFormat/>
    <w:rsid w:val="002E3588"/>
    <w:pPr>
      <w:keepNext/>
      <w:spacing w:before="240" w:after="60" w:line="240" w:lineRule="auto"/>
      <w:jc w:val="center"/>
      <w:outlineLvl w:val="0"/>
    </w:pPr>
    <w:rPr>
      <w:rFonts w:eastAsiaTheme="majorEastAsia" w:cstheme="majorBidi"/>
      <w:b/>
      <w:bCs/>
      <w:kern w:val="32"/>
      <w:sz w:val="32"/>
      <w:szCs w:val="32"/>
    </w:rPr>
  </w:style>
  <w:style w:type="paragraph" w:styleId="2">
    <w:name w:val="heading 2"/>
    <w:basedOn w:val="a"/>
    <w:next w:val="a"/>
    <w:link w:val="20"/>
    <w:uiPriority w:val="9"/>
    <w:unhideWhenUsed/>
    <w:qFormat/>
    <w:rsid w:val="00621F8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3588"/>
    <w:rPr>
      <w:rFonts w:eastAsiaTheme="majorEastAsia" w:cstheme="majorBidi"/>
      <w:b/>
      <w:bCs/>
      <w:kern w:val="32"/>
      <w:sz w:val="32"/>
      <w:szCs w:val="32"/>
    </w:rPr>
  </w:style>
  <w:style w:type="paragraph" w:styleId="a3">
    <w:name w:val="Balloon Text"/>
    <w:basedOn w:val="a"/>
    <w:link w:val="a4"/>
    <w:uiPriority w:val="99"/>
    <w:semiHidden/>
    <w:unhideWhenUsed/>
    <w:rsid w:val="00A179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799D"/>
    <w:rPr>
      <w:rFonts w:ascii="Tahoma" w:hAnsi="Tahoma" w:cs="Tahoma"/>
      <w:sz w:val="16"/>
      <w:szCs w:val="16"/>
    </w:rPr>
  </w:style>
  <w:style w:type="table" w:styleId="a5">
    <w:name w:val="Table Grid"/>
    <w:basedOn w:val="a1"/>
    <w:uiPriority w:val="59"/>
    <w:rsid w:val="00A179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A1799D"/>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styleId="a6">
    <w:name w:val="Title"/>
    <w:basedOn w:val="a"/>
    <w:link w:val="a7"/>
    <w:qFormat/>
    <w:rsid w:val="00A1799D"/>
    <w:pPr>
      <w:spacing w:after="0" w:line="240" w:lineRule="auto"/>
      <w:jc w:val="center"/>
    </w:pPr>
    <w:rPr>
      <w:rFonts w:ascii="Times New Roman" w:hAnsi="Times New Roman"/>
      <w:sz w:val="28"/>
      <w:szCs w:val="20"/>
    </w:rPr>
  </w:style>
  <w:style w:type="character" w:customStyle="1" w:styleId="a7">
    <w:name w:val="Название Знак"/>
    <w:basedOn w:val="a0"/>
    <w:link w:val="a6"/>
    <w:rsid w:val="00A1799D"/>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621F8A"/>
    <w:rPr>
      <w:rFonts w:asciiTheme="majorHAnsi" w:eastAsiaTheme="majorEastAsia" w:hAnsiTheme="majorHAnsi" w:cstheme="majorBidi"/>
      <w:b/>
      <w:bCs/>
      <w:color w:val="4F81BD" w:themeColor="accent1"/>
      <w:sz w:val="26"/>
      <w:szCs w:val="26"/>
    </w:rPr>
  </w:style>
  <w:style w:type="paragraph" w:styleId="a8">
    <w:name w:val="List Paragraph"/>
    <w:basedOn w:val="a"/>
    <w:uiPriority w:val="34"/>
    <w:qFormat/>
    <w:rsid w:val="00621F8A"/>
    <w:pPr>
      <w:ind w:left="720"/>
      <w:contextualSpacing/>
    </w:pPr>
    <w:rPr>
      <w:rFonts w:asciiTheme="minorHAnsi" w:eastAsiaTheme="minorHAnsi" w:hAnsiTheme="minorHAnsi" w:cstheme="minorBidi"/>
      <w:lang w:eastAsia="en-US"/>
    </w:rPr>
  </w:style>
  <w:style w:type="character" w:styleId="a9">
    <w:name w:val="Placeholder Text"/>
    <w:basedOn w:val="a0"/>
    <w:uiPriority w:val="99"/>
    <w:semiHidden/>
    <w:rsid w:val="00907F2F"/>
    <w:rPr>
      <w:color w:val="808080"/>
    </w:rPr>
  </w:style>
  <w:style w:type="paragraph" w:styleId="aa">
    <w:name w:val="header"/>
    <w:basedOn w:val="a"/>
    <w:link w:val="ab"/>
    <w:uiPriority w:val="99"/>
    <w:unhideWhenUsed/>
    <w:rsid w:val="00907F2F"/>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b">
    <w:name w:val="Верхний колонтитул Знак"/>
    <w:basedOn w:val="a0"/>
    <w:link w:val="aa"/>
    <w:uiPriority w:val="99"/>
    <w:rsid w:val="00907F2F"/>
  </w:style>
  <w:style w:type="paragraph" w:styleId="ac">
    <w:name w:val="footer"/>
    <w:basedOn w:val="a"/>
    <w:link w:val="ad"/>
    <w:uiPriority w:val="99"/>
    <w:unhideWhenUsed/>
    <w:rsid w:val="00907F2F"/>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d">
    <w:name w:val="Нижний колонтитул Знак"/>
    <w:basedOn w:val="a0"/>
    <w:link w:val="ac"/>
    <w:uiPriority w:val="99"/>
    <w:rsid w:val="00907F2F"/>
  </w:style>
  <w:style w:type="character" w:styleId="ae">
    <w:name w:val="annotation reference"/>
    <w:basedOn w:val="a0"/>
    <w:uiPriority w:val="99"/>
    <w:semiHidden/>
    <w:unhideWhenUsed/>
    <w:rsid w:val="00907F2F"/>
    <w:rPr>
      <w:sz w:val="16"/>
      <w:szCs w:val="16"/>
    </w:rPr>
  </w:style>
  <w:style w:type="paragraph" w:styleId="af">
    <w:name w:val="annotation text"/>
    <w:basedOn w:val="a"/>
    <w:link w:val="af0"/>
    <w:uiPriority w:val="99"/>
    <w:semiHidden/>
    <w:unhideWhenUsed/>
    <w:rsid w:val="00907F2F"/>
    <w:pPr>
      <w:spacing w:line="240" w:lineRule="auto"/>
    </w:pPr>
    <w:rPr>
      <w:rFonts w:asciiTheme="minorHAnsi" w:eastAsiaTheme="minorHAnsi" w:hAnsiTheme="minorHAnsi" w:cstheme="minorBidi"/>
      <w:sz w:val="20"/>
      <w:szCs w:val="20"/>
      <w:lang w:eastAsia="en-US"/>
    </w:rPr>
  </w:style>
  <w:style w:type="character" w:customStyle="1" w:styleId="af0">
    <w:name w:val="Текст примечания Знак"/>
    <w:basedOn w:val="a0"/>
    <w:link w:val="af"/>
    <w:uiPriority w:val="99"/>
    <w:semiHidden/>
    <w:rsid w:val="00907F2F"/>
    <w:rPr>
      <w:sz w:val="20"/>
      <w:szCs w:val="20"/>
    </w:rPr>
  </w:style>
  <w:style w:type="paragraph" w:styleId="af1">
    <w:name w:val="annotation subject"/>
    <w:basedOn w:val="af"/>
    <w:next w:val="af"/>
    <w:link w:val="af2"/>
    <w:uiPriority w:val="99"/>
    <w:semiHidden/>
    <w:unhideWhenUsed/>
    <w:rsid w:val="00907F2F"/>
    <w:rPr>
      <w:b/>
      <w:bCs/>
    </w:rPr>
  </w:style>
  <w:style w:type="character" w:customStyle="1" w:styleId="af2">
    <w:name w:val="Тема примечания Знак"/>
    <w:basedOn w:val="af0"/>
    <w:link w:val="af1"/>
    <w:uiPriority w:val="99"/>
    <w:semiHidden/>
    <w:rsid w:val="00907F2F"/>
    <w:rPr>
      <w:b/>
      <w:bCs/>
      <w:sz w:val="20"/>
      <w:szCs w:val="20"/>
    </w:rPr>
  </w:style>
  <w:style w:type="character" w:styleId="af3">
    <w:name w:val="Hyperlink"/>
    <w:basedOn w:val="a0"/>
    <w:uiPriority w:val="99"/>
    <w:semiHidden/>
    <w:unhideWhenUsed/>
    <w:rsid w:val="00907F2F"/>
    <w:rPr>
      <w:color w:val="0000FF"/>
      <w:u w:val="single"/>
    </w:rPr>
  </w:style>
  <w:style w:type="paragraph" w:styleId="af4">
    <w:name w:val="Revision"/>
    <w:hidden/>
    <w:uiPriority w:val="99"/>
    <w:semiHidden/>
    <w:rsid w:val="004A581B"/>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99D"/>
    <w:rPr>
      <w:rFonts w:ascii="Calibri" w:eastAsia="Times New Roman" w:hAnsi="Calibri" w:cs="Times New Roman"/>
      <w:lang w:eastAsia="ru-RU"/>
    </w:rPr>
  </w:style>
  <w:style w:type="paragraph" w:styleId="1">
    <w:name w:val="heading 1"/>
    <w:basedOn w:val="a"/>
    <w:next w:val="a"/>
    <w:link w:val="10"/>
    <w:qFormat/>
    <w:rsid w:val="002E3588"/>
    <w:pPr>
      <w:keepNext/>
      <w:spacing w:before="240" w:after="60" w:line="240" w:lineRule="auto"/>
      <w:jc w:val="center"/>
      <w:outlineLvl w:val="0"/>
    </w:pPr>
    <w:rPr>
      <w:rFonts w:eastAsiaTheme="majorEastAsia" w:cstheme="majorBidi"/>
      <w:b/>
      <w:bCs/>
      <w:kern w:val="32"/>
      <w:sz w:val="32"/>
      <w:szCs w:val="32"/>
    </w:rPr>
  </w:style>
  <w:style w:type="paragraph" w:styleId="2">
    <w:name w:val="heading 2"/>
    <w:basedOn w:val="a"/>
    <w:next w:val="a"/>
    <w:link w:val="20"/>
    <w:uiPriority w:val="9"/>
    <w:unhideWhenUsed/>
    <w:qFormat/>
    <w:rsid w:val="00621F8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3588"/>
    <w:rPr>
      <w:rFonts w:eastAsiaTheme="majorEastAsia" w:cstheme="majorBidi"/>
      <w:b/>
      <w:bCs/>
      <w:kern w:val="32"/>
      <w:sz w:val="32"/>
      <w:szCs w:val="32"/>
    </w:rPr>
  </w:style>
  <w:style w:type="paragraph" w:styleId="a3">
    <w:name w:val="Balloon Text"/>
    <w:basedOn w:val="a"/>
    <w:link w:val="a4"/>
    <w:uiPriority w:val="99"/>
    <w:semiHidden/>
    <w:unhideWhenUsed/>
    <w:rsid w:val="00A179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799D"/>
    <w:rPr>
      <w:rFonts w:ascii="Tahoma" w:hAnsi="Tahoma" w:cs="Tahoma"/>
      <w:sz w:val="16"/>
      <w:szCs w:val="16"/>
    </w:rPr>
  </w:style>
  <w:style w:type="table" w:styleId="a5">
    <w:name w:val="Table Grid"/>
    <w:basedOn w:val="a1"/>
    <w:uiPriority w:val="59"/>
    <w:rsid w:val="00A179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A1799D"/>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styleId="a6">
    <w:name w:val="Title"/>
    <w:basedOn w:val="a"/>
    <w:link w:val="a7"/>
    <w:qFormat/>
    <w:rsid w:val="00A1799D"/>
    <w:pPr>
      <w:spacing w:after="0" w:line="240" w:lineRule="auto"/>
      <w:jc w:val="center"/>
    </w:pPr>
    <w:rPr>
      <w:rFonts w:ascii="Times New Roman" w:hAnsi="Times New Roman"/>
      <w:sz w:val="28"/>
      <w:szCs w:val="20"/>
    </w:rPr>
  </w:style>
  <w:style w:type="character" w:customStyle="1" w:styleId="a7">
    <w:name w:val="Название Знак"/>
    <w:basedOn w:val="a0"/>
    <w:link w:val="a6"/>
    <w:rsid w:val="00A1799D"/>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621F8A"/>
    <w:rPr>
      <w:rFonts w:asciiTheme="majorHAnsi" w:eastAsiaTheme="majorEastAsia" w:hAnsiTheme="majorHAnsi" w:cstheme="majorBidi"/>
      <w:b/>
      <w:bCs/>
      <w:color w:val="4F81BD" w:themeColor="accent1"/>
      <w:sz w:val="26"/>
      <w:szCs w:val="26"/>
    </w:rPr>
  </w:style>
  <w:style w:type="paragraph" w:styleId="a8">
    <w:name w:val="List Paragraph"/>
    <w:basedOn w:val="a"/>
    <w:uiPriority w:val="34"/>
    <w:qFormat/>
    <w:rsid w:val="00621F8A"/>
    <w:pPr>
      <w:ind w:left="720"/>
      <w:contextualSpacing/>
    </w:pPr>
    <w:rPr>
      <w:rFonts w:asciiTheme="minorHAnsi" w:eastAsiaTheme="minorHAnsi" w:hAnsiTheme="minorHAnsi" w:cstheme="minorBidi"/>
      <w:lang w:eastAsia="en-US"/>
    </w:rPr>
  </w:style>
  <w:style w:type="character" w:styleId="a9">
    <w:name w:val="Placeholder Text"/>
    <w:basedOn w:val="a0"/>
    <w:uiPriority w:val="99"/>
    <w:semiHidden/>
    <w:rsid w:val="00907F2F"/>
    <w:rPr>
      <w:color w:val="808080"/>
    </w:rPr>
  </w:style>
  <w:style w:type="paragraph" w:styleId="aa">
    <w:name w:val="header"/>
    <w:basedOn w:val="a"/>
    <w:link w:val="ab"/>
    <w:uiPriority w:val="99"/>
    <w:unhideWhenUsed/>
    <w:rsid w:val="00907F2F"/>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b">
    <w:name w:val="Верхний колонтитул Знак"/>
    <w:basedOn w:val="a0"/>
    <w:link w:val="aa"/>
    <w:uiPriority w:val="99"/>
    <w:rsid w:val="00907F2F"/>
  </w:style>
  <w:style w:type="paragraph" w:styleId="ac">
    <w:name w:val="footer"/>
    <w:basedOn w:val="a"/>
    <w:link w:val="ad"/>
    <w:uiPriority w:val="99"/>
    <w:unhideWhenUsed/>
    <w:rsid w:val="00907F2F"/>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d">
    <w:name w:val="Нижний колонтитул Знак"/>
    <w:basedOn w:val="a0"/>
    <w:link w:val="ac"/>
    <w:uiPriority w:val="99"/>
    <w:rsid w:val="00907F2F"/>
  </w:style>
  <w:style w:type="character" w:styleId="ae">
    <w:name w:val="annotation reference"/>
    <w:basedOn w:val="a0"/>
    <w:uiPriority w:val="99"/>
    <w:semiHidden/>
    <w:unhideWhenUsed/>
    <w:rsid w:val="00907F2F"/>
    <w:rPr>
      <w:sz w:val="16"/>
      <w:szCs w:val="16"/>
    </w:rPr>
  </w:style>
  <w:style w:type="paragraph" w:styleId="af">
    <w:name w:val="annotation text"/>
    <w:basedOn w:val="a"/>
    <w:link w:val="af0"/>
    <w:uiPriority w:val="99"/>
    <w:semiHidden/>
    <w:unhideWhenUsed/>
    <w:rsid w:val="00907F2F"/>
    <w:pPr>
      <w:spacing w:line="240" w:lineRule="auto"/>
    </w:pPr>
    <w:rPr>
      <w:rFonts w:asciiTheme="minorHAnsi" w:eastAsiaTheme="minorHAnsi" w:hAnsiTheme="minorHAnsi" w:cstheme="minorBidi"/>
      <w:sz w:val="20"/>
      <w:szCs w:val="20"/>
      <w:lang w:eastAsia="en-US"/>
    </w:rPr>
  </w:style>
  <w:style w:type="character" w:customStyle="1" w:styleId="af0">
    <w:name w:val="Текст примечания Знак"/>
    <w:basedOn w:val="a0"/>
    <w:link w:val="af"/>
    <w:uiPriority w:val="99"/>
    <w:semiHidden/>
    <w:rsid w:val="00907F2F"/>
    <w:rPr>
      <w:sz w:val="20"/>
      <w:szCs w:val="20"/>
    </w:rPr>
  </w:style>
  <w:style w:type="paragraph" w:styleId="af1">
    <w:name w:val="annotation subject"/>
    <w:basedOn w:val="af"/>
    <w:next w:val="af"/>
    <w:link w:val="af2"/>
    <w:uiPriority w:val="99"/>
    <w:semiHidden/>
    <w:unhideWhenUsed/>
    <w:rsid w:val="00907F2F"/>
    <w:rPr>
      <w:b/>
      <w:bCs/>
    </w:rPr>
  </w:style>
  <w:style w:type="character" w:customStyle="1" w:styleId="af2">
    <w:name w:val="Тема примечания Знак"/>
    <w:basedOn w:val="af0"/>
    <w:link w:val="af1"/>
    <w:uiPriority w:val="99"/>
    <w:semiHidden/>
    <w:rsid w:val="00907F2F"/>
    <w:rPr>
      <w:b/>
      <w:bCs/>
      <w:sz w:val="20"/>
      <w:szCs w:val="20"/>
    </w:rPr>
  </w:style>
  <w:style w:type="character" w:styleId="af3">
    <w:name w:val="Hyperlink"/>
    <w:basedOn w:val="a0"/>
    <w:uiPriority w:val="99"/>
    <w:semiHidden/>
    <w:unhideWhenUsed/>
    <w:rsid w:val="00907F2F"/>
    <w:rPr>
      <w:color w:val="0000FF"/>
      <w:u w:val="single"/>
    </w:rPr>
  </w:style>
  <w:style w:type="paragraph" w:styleId="af4">
    <w:name w:val="Revision"/>
    <w:hidden/>
    <w:uiPriority w:val="99"/>
    <w:semiHidden/>
    <w:rsid w:val="004A581B"/>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www.fantech.com.au/Content.aspx?ContentID=A1&amp;About%20Fantech"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forum.abok.ru/index.php?showtopic=55124"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5.pn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5EB5E-0148-405D-AE5B-3FA4D8B34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32</Pages>
  <Words>6894</Words>
  <Characters>39298</Characters>
  <Application>Microsoft Office Word</Application>
  <DocSecurity>0</DocSecurity>
  <Lines>327</Lines>
  <Paragraphs>92</Paragraphs>
  <ScaleCrop>false</ScaleCrop>
  <Company>A</Company>
  <LinksUpToDate>false</LinksUpToDate>
  <CharactersWithSpaces>46100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Толоконников</dc:creator>
  <cp:keywords/>
  <dc:description/>
  <cp:lastModifiedBy>Иван Толоконников</cp:lastModifiedBy>
  <cp:revision>24</cp:revision>
  <dcterms:created xsi:type="dcterms:W3CDTF">2018-12-20T05:26:00Z</dcterms:created>
  <dcterms:modified xsi:type="dcterms:W3CDTF">2018-12-21T06:04:00Z</dcterms:modified>
</cp:coreProperties>
</file>